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B5F670" w14:textId="755E721B" w:rsidR="00E97DD1" w:rsidRPr="007A61AE" w:rsidRDefault="00E97DD1" w:rsidP="00E97DD1">
      <w:pPr>
        <w:rPr>
          <w:rFonts w:ascii="Arial" w:hAnsi="Arial"/>
          <w:b/>
        </w:rPr>
      </w:pPr>
      <w:r w:rsidRPr="007A61AE">
        <w:rPr>
          <w:rFonts w:ascii="Arial" w:hAnsi="Arial"/>
          <w:b/>
        </w:rPr>
        <w:t xml:space="preserve">ANDREW G. HUFF </w:t>
      </w:r>
      <w:r>
        <w:rPr>
          <w:rFonts w:ascii="Arial" w:hAnsi="Arial"/>
          <w:b/>
        </w:rPr>
        <w:t>RESEARCH STATEMENT</w:t>
      </w:r>
    </w:p>
    <w:p w14:paraId="6CD0CF84" w14:textId="77777777" w:rsidR="00E97DD1" w:rsidRDefault="00E97DD1" w:rsidP="0090310B">
      <w:pPr>
        <w:rPr>
          <w:rFonts w:ascii="Arial" w:hAnsi="Arial" w:cs="Times New Roman"/>
          <w:color w:val="000000"/>
        </w:rPr>
      </w:pPr>
    </w:p>
    <w:p w14:paraId="5D421D9D" w14:textId="3D59F884" w:rsidR="00F77DA7" w:rsidRDefault="00F77DA7" w:rsidP="0090310B">
      <w:pPr>
        <w:rPr>
          <w:rFonts w:ascii="Arial" w:hAnsi="Arial" w:cs="Times New Roman"/>
          <w:color w:val="000000"/>
        </w:rPr>
      </w:pPr>
      <w:r w:rsidRPr="00F77DA7">
        <w:rPr>
          <w:rFonts w:ascii="Arial" w:hAnsi="Arial" w:cs="Times New Roman"/>
          <w:color w:val="000000"/>
        </w:rPr>
        <w:t>I am devoted to condu</w:t>
      </w:r>
      <w:r>
        <w:rPr>
          <w:rFonts w:ascii="Arial" w:hAnsi="Arial" w:cs="Times New Roman"/>
          <w:color w:val="000000"/>
        </w:rPr>
        <w:t xml:space="preserve">cting high quality public health </w:t>
      </w:r>
      <w:r w:rsidRPr="00F77DA7">
        <w:rPr>
          <w:rFonts w:ascii="Arial" w:hAnsi="Arial" w:cs="Times New Roman"/>
          <w:color w:val="000000"/>
        </w:rPr>
        <w:t>research that advances our understanding o</w:t>
      </w:r>
      <w:r w:rsidR="005D6486">
        <w:rPr>
          <w:rFonts w:ascii="Arial" w:hAnsi="Arial" w:cs="Times New Roman"/>
          <w:color w:val="000000"/>
        </w:rPr>
        <w:t>f the relationships between natural resources</w:t>
      </w:r>
      <w:r w:rsidRPr="00F77DA7">
        <w:rPr>
          <w:rFonts w:ascii="Arial" w:hAnsi="Arial" w:cs="Times New Roman"/>
          <w:color w:val="000000"/>
        </w:rPr>
        <w:t xml:space="preserve">, </w:t>
      </w:r>
      <w:r w:rsidR="00322F73">
        <w:rPr>
          <w:rFonts w:ascii="Arial" w:hAnsi="Arial" w:cs="Times New Roman"/>
          <w:color w:val="000000"/>
        </w:rPr>
        <w:t xml:space="preserve">human, </w:t>
      </w:r>
      <w:r w:rsidR="00186BC9">
        <w:rPr>
          <w:rFonts w:ascii="Arial" w:hAnsi="Arial" w:cs="Times New Roman"/>
          <w:color w:val="000000"/>
        </w:rPr>
        <w:t xml:space="preserve">animals, </w:t>
      </w:r>
      <w:r w:rsidR="00541F94">
        <w:rPr>
          <w:rFonts w:ascii="Arial" w:hAnsi="Arial" w:cs="Times New Roman"/>
          <w:color w:val="000000"/>
        </w:rPr>
        <w:t xml:space="preserve">and </w:t>
      </w:r>
      <w:r w:rsidR="00186BC9">
        <w:rPr>
          <w:rFonts w:ascii="Arial" w:hAnsi="Arial" w:cs="Times New Roman"/>
          <w:color w:val="000000"/>
        </w:rPr>
        <w:t>in</w:t>
      </w:r>
      <w:r w:rsidR="0000068F">
        <w:rPr>
          <w:rFonts w:ascii="Arial" w:hAnsi="Arial" w:cs="Times New Roman"/>
          <w:color w:val="000000"/>
        </w:rPr>
        <w:t xml:space="preserve">fectious agents. </w:t>
      </w:r>
      <w:r w:rsidR="00935263">
        <w:rPr>
          <w:rFonts w:ascii="Arial" w:hAnsi="Arial" w:cs="Times New Roman"/>
          <w:color w:val="000000"/>
        </w:rPr>
        <w:t xml:space="preserve">By examining these </w:t>
      </w:r>
      <w:r w:rsidR="0033236D">
        <w:rPr>
          <w:rFonts w:ascii="Arial" w:hAnsi="Arial" w:cs="Times New Roman"/>
          <w:color w:val="000000"/>
        </w:rPr>
        <w:t>complex systems</w:t>
      </w:r>
      <w:r w:rsidR="00541F94">
        <w:rPr>
          <w:rFonts w:ascii="Arial" w:hAnsi="Arial" w:cs="Times New Roman"/>
          <w:color w:val="000000"/>
        </w:rPr>
        <w:t>,</w:t>
      </w:r>
      <w:r w:rsidR="0033236D">
        <w:rPr>
          <w:rFonts w:ascii="Arial" w:hAnsi="Arial" w:cs="Times New Roman"/>
          <w:color w:val="000000"/>
        </w:rPr>
        <w:t xml:space="preserve"> and quantifying </w:t>
      </w:r>
      <w:r w:rsidR="008B1930">
        <w:rPr>
          <w:rFonts w:ascii="Arial" w:hAnsi="Arial" w:cs="Times New Roman"/>
          <w:color w:val="000000"/>
        </w:rPr>
        <w:t>the effectiveness of mitigation strategies</w:t>
      </w:r>
      <w:r w:rsidR="00EA57EC">
        <w:rPr>
          <w:rFonts w:ascii="Arial" w:hAnsi="Arial" w:cs="Times New Roman"/>
          <w:color w:val="000000"/>
        </w:rPr>
        <w:t xml:space="preserve"> and policy options, decision makers are able to make scientifically sound </w:t>
      </w:r>
      <w:r w:rsidR="00A76F9A">
        <w:rPr>
          <w:rFonts w:ascii="Arial" w:hAnsi="Arial" w:cs="Times New Roman"/>
          <w:color w:val="000000"/>
        </w:rPr>
        <w:t>and socially responsible choices</w:t>
      </w:r>
      <w:r w:rsidR="00795A58">
        <w:rPr>
          <w:rFonts w:ascii="Arial" w:hAnsi="Arial" w:cs="Times New Roman"/>
          <w:color w:val="000000"/>
        </w:rPr>
        <w:t xml:space="preserve">. </w:t>
      </w:r>
      <w:r w:rsidR="00B55AB6">
        <w:rPr>
          <w:rFonts w:ascii="Arial" w:hAnsi="Arial" w:cs="Times New Roman"/>
          <w:color w:val="000000"/>
        </w:rPr>
        <w:t>My research appeals to a broad</w:t>
      </w:r>
      <w:r w:rsidRPr="00F77DA7">
        <w:rPr>
          <w:rFonts w:ascii="Arial" w:hAnsi="Arial" w:cs="Times New Roman"/>
          <w:color w:val="000000"/>
        </w:rPr>
        <w:t xml:space="preserve"> interd</w:t>
      </w:r>
      <w:r w:rsidR="0090310B">
        <w:rPr>
          <w:rFonts w:ascii="Arial" w:hAnsi="Arial" w:cs="Times New Roman"/>
          <w:color w:val="000000"/>
        </w:rPr>
        <w:t>isciplinary audience because I use qualitative methods to determine why and how people make decisions, quantitative m</w:t>
      </w:r>
      <w:r w:rsidR="00702F6E">
        <w:rPr>
          <w:rFonts w:ascii="Arial" w:hAnsi="Arial" w:cs="Times New Roman"/>
          <w:color w:val="000000"/>
        </w:rPr>
        <w:t xml:space="preserve">ethods </w:t>
      </w:r>
      <w:r w:rsidR="00AD5217">
        <w:rPr>
          <w:rFonts w:ascii="Arial" w:hAnsi="Arial" w:cs="Times New Roman"/>
          <w:color w:val="000000"/>
        </w:rPr>
        <w:t xml:space="preserve">to eliminate and reduce </w:t>
      </w:r>
      <w:r w:rsidR="00702F6E">
        <w:rPr>
          <w:rFonts w:ascii="Arial" w:hAnsi="Arial" w:cs="Times New Roman"/>
          <w:color w:val="000000"/>
        </w:rPr>
        <w:t>bias</w:t>
      </w:r>
      <w:r w:rsidR="00B55AB6">
        <w:rPr>
          <w:rFonts w:ascii="Arial" w:hAnsi="Arial" w:cs="Times New Roman"/>
          <w:color w:val="000000"/>
        </w:rPr>
        <w:t xml:space="preserve"> and improve predictive accuracy</w:t>
      </w:r>
      <w:r w:rsidR="00702F6E">
        <w:rPr>
          <w:rFonts w:ascii="Arial" w:hAnsi="Arial" w:cs="Times New Roman"/>
          <w:color w:val="000000"/>
        </w:rPr>
        <w:t xml:space="preserve">, and models </w:t>
      </w:r>
      <w:r w:rsidR="00B55AB6">
        <w:rPr>
          <w:rFonts w:ascii="Arial" w:hAnsi="Arial" w:cs="Times New Roman"/>
          <w:color w:val="000000"/>
        </w:rPr>
        <w:t xml:space="preserve">(e.g., agent, systems dynamics, differential equations, statistical) </w:t>
      </w:r>
      <w:r w:rsidR="00702F6E">
        <w:rPr>
          <w:rFonts w:ascii="Arial" w:hAnsi="Arial" w:cs="Times New Roman"/>
          <w:color w:val="000000"/>
        </w:rPr>
        <w:t xml:space="preserve">to evaluate </w:t>
      </w:r>
      <w:r w:rsidR="00585A9B">
        <w:rPr>
          <w:rFonts w:ascii="Arial" w:hAnsi="Arial" w:cs="Times New Roman"/>
          <w:color w:val="000000"/>
        </w:rPr>
        <w:t xml:space="preserve">and compare </w:t>
      </w:r>
      <w:r w:rsidR="00541F94">
        <w:rPr>
          <w:rFonts w:ascii="Arial" w:hAnsi="Arial" w:cs="Times New Roman"/>
          <w:color w:val="000000"/>
        </w:rPr>
        <w:t xml:space="preserve">public health mitigation strategies and to forecast infectious disease. </w:t>
      </w:r>
    </w:p>
    <w:p w14:paraId="04319DFF" w14:textId="77777777" w:rsidR="005157D5" w:rsidRDefault="005157D5" w:rsidP="00C4587F">
      <w:pPr>
        <w:rPr>
          <w:rFonts w:ascii="Arial" w:hAnsi="Arial" w:cs="Times New Roman"/>
          <w:color w:val="000000"/>
        </w:rPr>
      </w:pPr>
    </w:p>
    <w:p w14:paraId="09DB610A" w14:textId="77777777" w:rsidR="00CE25D5" w:rsidRDefault="002744CC" w:rsidP="00C4587F">
      <w:pPr>
        <w:rPr>
          <w:rFonts w:ascii="Arial" w:hAnsi="Arial" w:cs="Times New Roman"/>
          <w:b/>
          <w:color w:val="000000"/>
        </w:rPr>
      </w:pPr>
      <w:r>
        <w:rPr>
          <w:rFonts w:ascii="Arial" w:hAnsi="Arial" w:cs="Times New Roman"/>
          <w:b/>
          <w:color w:val="000000"/>
        </w:rPr>
        <w:t>Past R</w:t>
      </w:r>
      <w:r w:rsidR="00C4587F" w:rsidRPr="002673C3">
        <w:rPr>
          <w:rFonts w:ascii="Arial" w:hAnsi="Arial" w:cs="Times New Roman"/>
          <w:b/>
          <w:color w:val="000000"/>
        </w:rPr>
        <w:t>esearch</w:t>
      </w:r>
    </w:p>
    <w:p w14:paraId="2F262529" w14:textId="1EEC853B" w:rsidR="005157D5" w:rsidRPr="00CE25D5" w:rsidRDefault="00795A58" w:rsidP="00C4587F">
      <w:pPr>
        <w:rPr>
          <w:rFonts w:ascii="Arial" w:hAnsi="Arial" w:cs="Times New Roman"/>
          <w:i/>
        </w:rPr>
      </w:pPr>
      <w:r w:rsidRPr="00CE25D5">
        <w:rPr>
          <w:rFonts w:ascii="Arial" w:hAnsi="Arial" w:cs="Times New Roman"/>
          <w:i/>
          <w:color w:val="000000"/>
        </w:rPr>
        <w:t>Graduate</w:t>
      </w:r>
    </w:p>
    <w:p w14:paraId="742D338F" w14:textId="376AC1FB" w:rsidR="00692487" w:rsidRDefault="002457CD" w:rsidP="00C4587F">
      <w:pPr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t>T</w:t>
      </w:r>
      <w:r w:rsidR="005707E7">
        <w:rPr>
          <w:rFonts w:ascii="Arial" w:hAnsi="Arial" w:cs="Times New Roman"/>
          <w:color w:val="000000"/>
        </w:rPr>
        <w:t>he Department of Homeland Security</w:t>
      </w:r>
      <w:r w:rsidR="00692487">
        <w:rPr>
          <w:rFonts w:ascii="Arial" w:hAnsi="Arial" w:cs="Times New Roman"/>
          <w:color w:val="000000"/>
        </w:rPr>
        <w:t>’s</w:t>
      </w:r>
      <w:r>
        <w:rPr>
          <w:rFonts w:ascii="Arial" w:hAnsi="Arial" w:cs="Times New Roman"/>
          <w:color w:val="000000"/>
        </w:rPr>
        <w:t xml:space="preserve"> </w:t>
      </w:r>
      <w:r w:rsidR="004962EE">
        <w:rPr>
          <w:rFonts w:ascii="Arial" w:hAnsi="Arial" w:cs="Times New Roman"/>
          <w:color w:val="000000"/>
        </w:rPr>
        <w:t xml:space="preserve">(DHS) </w:t>
      </w:r>
      <w:r w:rsidR="005707E7">
        <w:rPr>
          <w:rFonts w:ascii="Arial" w:hAnsi="Arial" w:cs="Times New Roman"/>
          <w:color w:val="000000"/>
        </w:rPr>
        <w:t xml:space="preserve">Office of Science and Technology </w:t>
      </w:r>
      <w:r>
        <w:rPr>
          <w:rFonts w:ascii="Arial" w:hAnsi="Arial" w:cs="Times New Roman"/>
          <w:color w:val="000000"/>
        </w:rPr>
        <w:t>funded my dissertation research ($1.2 million before indirect costs)</w:t>
      </w:r>
      <w:r w:rsidR="00692487">
        <w:rPr>
          <w:rFonts w:ascii="Arial" w:hAnsi="Arial" w:cs="Times New Roman"/>
          <w:color w:val="000000"/>
        </w:rPr>
        <w:t xml:space="preserve"> over three years, and I managed the budget</w:t>
      </w:r>
      <w:r w:rsidR="007756D6">
        <w:rPr>
          <w:rFonts w:ascii="Arial" w:hAnsi="Arial" w:cs="Times New Roman"/>
          <w:color w:val="000000"/>
        </w:rPr>
        <w:t xml:space="preserve">, </w:t>
      </w:r>
      <w:r w:rsidR="00692487">
        <w:rPr>
          <w:rFonts w:ascii="Arial" w:hAnsi="Arial" w:cs="Times New Roman"/>
          <w:color w:val="000000"/>
        </w:rPr>
        <w:t>other collaborating researchers</w:t>
      </w:r>
      <w:r w:rsidR="007756D6">
        <w:rPr>
          <w:rFonts w:ascii="Arial" w:hAnsi="Arial" w:cs="Times New Roman"/>
          <w:color w:val="000000"/>
        </w:rPr>
        <w:t>,</w:t>
      </w:r>
      <w:r w:rsidR="00692487">
        <w:rPr>
          <w:rFonts w:ascii="Arial" w:hAnsi="Arial" w:cs="Times New Roman"/>
          <w:color w:val="000000"/>
        </w:rPr>
        <w:t xml:space="preserve"> and contractors</w:t>
      </w:r>
      <w:r w:rsidR="00B55AB6">
        <w:rPr>
          <w:rFonts w:ascii="Arial" w:hAnsi="Arial" w:cs="Times New Roman"/>
          <w:color w:val="000000"/>
        </w:rPr>
        <w:t xml:space="preserve"> on this grant. </w:t>
      </w:r>
      <w:r w:rsidR="00A72EBF">
        <w:rPr>
          <w:rFonts w:ascii="Arial" w:hAnsi="Arial" w:cs="Times New Roman"/>
          <w:color w:val="000000"/>
        </w:rPr>
        <w:t>My dissertation research focused on e</w:t>
      </w:r>
      <w:r w:rsidR="00604786">
        <w:rPr>
          <w:rFonts w:ascii="Arial" w:hAnsi="Arial" w:cs="Times New Roman"/>
          <w:color w:val="000000"/>
        </w:rPr>
        <w:t>valuating the decision-</w:t>
      </w:r>
      <w:r w:rsidR="00A72EBF">
        <w:rPr>
          <w:rFonts w:ascii="Arial" w:hAnsi="Arial" w:cs="Times New Roman"/>
          <w:color w:val="000000"/>
        </w:rPr>
        <w:t>making process for the allocation of security threat mitigation resources and policies in food and agricul</w:t>
      </w:r>
      <w:r w:rsidR="002E4AA2">
        <w:rPr>
          <w:rFonts w:ascii="Arial" w:hAnsi="Arial" w:cs="Times New Roman"/>
          <w:color w:val="000000"/>
        </w:rPr>
        <w:t>ture systems to protect them from</w:t>
      </w:r>
      <w:r w:rsidR="00A72EBF">
        <w:rPr>
          <w:rFonts w:ascii="Arial" w:hAnsi="Arial" w:cs="Times New Roman"/>
          <w:color w:val="000000"/>
        </w:rPr>
        <w:t xml:space="preserve"> intentional and unintentional contamination </w:t>
      </w:r>
      <w:r w:rsidR="00DA6AC2">
        <w:rPr>
          <w:rFonts w:ascii="Arial" w:hAnsi="Arial" w:cs="Times New Roman"/>
          <w:color w:val="000000"/>
        </w:rPr>
        <w:t>events.  Specifically, I focused on a decision making tool named the Food and Agriculture Systems Criticality Assessment Tool (FASCAT) which was used to evaluate 741 food and agriculture sys</w:t>
      </w:r>
      <w:r w:rsidR="0000068F">
        <w:rPr>
          <w:rFonts w:ascii="Arial" w:hAnsi="Arial" w:cs="Times New Roman"/>
          <w:color w:val="000000"/>
        </w:rPr>
        <w:t xml:space="preserve">tems across the United States. </w:t>
      </w:r>
      <w:r w:rsidR="00DA6AC2">
        <w:rPr>
          <w:rFonts w:ascii="Arial" w:hAnsi="Arial" w:cs="Times New Roman"/>
          <w:color w:val="000000"/>
        </w:rPr>
        <w:t xml:space="preserve">The data and analysis performed by FASCAT was used by the </w:t>
      </w:r>
      <w:r w:rsidR="004962EE">
        <w:rPr>
          <w:rFonts w:ascii="Arial" w:hAnsi="Arial" w:cs="Times New Roman"/>
          <w:color w:val="000000"/>
        </w:rPr>
        <w:t>DHS</w:t>
      </w:r>
      <w:r w:rsidR="00DA6AC2">
        <w:rPr>
          <w:rFonts w:ascii="Arial" w:hAnsi="Arial" w:cs="Times New Roman"/>
          <w:color w:val="000000"/>
        </w:rPr>
        <w:t xml:space="preserve"> to allocate </w:t>
      </w:r>
      <w:r w:rsidR="00B55AB6">
        <w:rPr>
          <w:rFonts w:ascii="Arial" w:hAnsi="Arial" w:cs="Times New Roman"/>
          <w:color w:val="000000"/>
        </w:rPr>
        <w:t>$17 billion</w:t>
      </w:r>
      <w:r w:rsidR="00895653">
        <w:rPr>
          <w:rFonts w:ascii="Arial" w:hAnsi="Arial" w:cs="Times New Roman"/>
          <w:color w:val="000000"/>
        </w:rPr>
        <w:t xml:space="preserve"> in mitigation resources to protect potentially vulnerable and high consequence food syst</w:t>
      </w:r>
      <w:r w:rsidR="009877F8">
        <w:rPr>
          <w:rFonts w:ascii="Arial" w:hAnsi="Arial" w:cs="Times New Roman"/>
          <w:color w:val="000000"/>
        </w:rPr>
        <w:t xml:space="preserve">ems from </w:t>
      </w:r>
      <w:r w:rsidR="00B55AB6">
        <w:rPr>
          <w:rFonts w:ascii="Arial" w:hAnsi="Arial" w:cs="Times New Roman"/>
          <w:color w:val="000000"/>
        </w:rPr>
        <w:t xml:space="preserve">intentional contamination events. </w:t>
      </w:r>
      <w:r w:rsidR="009877F8">
        <w:rPr>
          <w:rFonts w:ascii="Arial" w:hAnsi="Arial" w:cs="Times New Roman"/>
          <w:color w:val="000000"/>
        </w:rPr>
        <w:t>Before beginning</w:t>
      </w:r>
      <w:r w:rsidR="00B55AB6">
        <w:rPr>
          <w:rFonts w:ascii="Arial" w:hAnsi="Arial" w:cs="Times New Roman"/>
          <w:color w:val="000000"/>
        </w:rPr>
        <w:t xml:space="preserve"> my</w:t>
      </w:r>
      <w:r w:rsidR="009877F8">
        <w:rPr>
          <w:rFonts w:ascii="Arial" w:hAnsi="Arial" w:cs="Times New Roman"/>
          <w:color w:val="000000"/>
        </w:rPr>
        <w:t xml:space="preserve"> research I conducted an extensive literature review of</w:t>
      </w:r>
      <w:r w:rsidR="00294807">
        <w:rPr>
          <w:rFonts w:ascii="Arial" w:hAnsi="Arial" w:cs="Times New Roman"/>
          <w:color w:val="000000"/>
        </w:rPr>
        <w:t xml:space="preserve"> the history of food protection, </w:t>
      </w:r>
      <w:r w:rsidR="00B55AB6">
        <w:rPr>
          <w:rFonts w:ascii="Arial" w:hAnsi="Arial" w:cs="Times New Roman"/>
          <w:color w:val="000000"/>
        </w:rPr>
        <w:t>food outbreak investigations methods</w:t>
      </w:r>
      <w:r w:rsidR="00294807">
        <w:rPr>
          <w:rFonts w:ascii="Arial" w:hAnsi="Arial" w:cs="Times New Roman"/>
          <w:color w:val="000000"/>
        </w:rPr>
        <w:t xml:space="preserve">, </w:t>
      </w:r>
      <w:r w:rsidR="009877F8">
        <w:rPr>
          <w:rFonts w:ascii="Arial" w:hAnsi="Arial" w:cs="Times New Roman"/>
          <w:color w:val="000000"/>
        </w:rPr>
        <w:t xml:space="preserve">and the available </w:t>
      </w:r>
      <w:r w:rsidR="00B55AB6">
        <w:rPr>
          <w:rFonts w:ascii="Arial" w:hAnsi="Arial" w:cs="Times New Roman"/>
          <w:color w:val="000000"/>
        </w:rPr>
        <w:t xml:space="preserve">mitigation strategies to protect </w:t>
      </w:r>
      <w:r w:rsidR="009877F8">
        <w:rPr>
          <w:rFonts w:ascii="Arial" w:hAnsi="Arial" w:cs="Times New Roman"/>
          <w:color w:val="000000"/>
        </w:rPr>
        <w:t xml:space="preserve">food </w:t>
      </w:r>
      <w:r w:rsidR="00B55AB6">
        <w:rPr>
          <w:rFonts w:ascii="Arial" w:hAnsi="Arial" w:cs="Times New Roman"/>
          <w:color w:val="000000"/>
        </w:rPr>
        <w:t>systems</w:t>
      </w:r>
      <w:r w:rsidR="008F5AB0">
        <w:rPr>
          <w:rFonts w:ascii="Arial" w:hAnsi="Arial" w:cs="Times New Roman"/>
          <w:color w:val="000000"/>
        </w:rPr>
        <w:t xml:space="preserve">. </w:t>
      </w:r>
      <w:r w:rsidR="00AC5CB4">
        <w:rPr>
          <w:rFonts w:ascii="Arial" w:hAnsi="Arial" w:cs="Times New Roman"/>
          <w:color w:val="000000"/>
        </w:rPr>
        <w:t xml:space="preserve">and </w:t>
      </w:r>
      <w:r w:rsidR="00B55AB6">
        <w:rPr>
          <w:rFonts w:ascii="Arial" w:hAnsi="Arial" w:cs="Times New Roman"/>
          <w:color w:val="000000"/>
        </w:rPr>
        <w:t>built a</w:t>
      </w:r>
      <w:r w:rsidR="00AC5CB4">
        <w:rPr>
          <w:rFonts w:ascii="Arial" w:hAnsi="Arial" w:cs="Times New Roman"/>
          <w:color w:val="000000"/>
        </w:rPr>
        <w:t xml:space="preserve"> network of subject matters </w:t>
      </w:r>
      <w:r w:rsidR="009877F8">
        <w:rPr>
          <w:rFonts w:ascii="Arial" w:hAnsi="Arial" w:cs="Times New Roman"/>
          <w:color w:val="000000"/>
        </w:rPr>
        <w:t xml:space="preserve">experts </w:t>
      </w:r>
      <w:r w:rsidR="004E51C7">
        <w:rPr>
          <w:rFonts w:ascii="Arial" w:hAnsi="Arial" w:cs="Times New Roman"/>
          <w:color w:val="000000"/>
        </w:rPr>
        <w:t xml:space="preserve">(SMEs) </w:t>
      </w:r>
      <w:r w:rsidR="009877F8">
        <w:rPr>
          <w:rFonts w:ascii="Arial" w:hAnsi="Arial" w:cs="Times New Roman"/>
          <w:color w:val="000000"/>
        </w:rPr>
        <w:t xml:space="preserve">in food systems, </w:t>
      </w:r>
      <w:r w:rsidR="00B55AB6">
        <w:rPr>
          <w:rFonts w:ascii="Arial" w:hAnsi="Arial" w:cs="Times New Roman"/>
          <w:color w:val="000000"/>
        </w:rPr>
        <w:t>public health</w:t>
      </w:r>
      <w:r w:rsidR="009877F8">
        <w:rPr>
          <w:rFonts w:ascii="Arial" w:hAnsi="Arial" w:cs="Times New Roman"/>
          <w:color w:val="000000"/>
        </w:rPr>
        <w:t xml:space="preserve">, and </w:t>
      </w:r>
      <w:r w:rsidR="00B55AB6">
        <w:rPr>
          <w:rFonts w:ascii="Arial" w:hAnsi="Arial" w:cs="Times New Roman"/>
          <w:color w:val="000000"/>
        </w:rPr>
        <w:t xml:space="preserve">bioterrorism </w:t>
      </w:r>
      <w:r w:rsidR="0019018C">
        <w:rPr>
          <w:rFonts w:ascii="Arial" w:hAnsi="Arial" w:cs="Times New Roman"/>
          <w:color w:val="000000"/>
        </w:rPr>
        <w:t>(Huff et al., 2013</w:t>
      </w:r>
      <w:r w:rsidR="002E4AA2">
        <w:rPr>
          <w:rFonts w:ascii="Arial" w:hAnsi="Arial" w:cs="Times New Roman"/>
          <w:color w:val="000000"/>
        </w:rPr>
        <w:t>a</w:t>
      </w:r>
      <w:r w:rsidR="0019018C">
        <w:rPr>
          <w:rFonts w:ascii="Arial" w:hAnsi="Arial" w:cs="Times New Roman"/>
          <w:color w:val="000000"/>
        </w:rPr>
        <w:t>)</w:t>
      </w:r>
      <w:r w:rsidR="009877F8">
        <w:rPr>
          <w:rFonts w:ascii="Arial" w:hAnsi="Arial" w:cs="Times New Roman"/>
          <w:color w:val="000000"/>
        </w:rPr>
        <w:t>.</w:t>
      </w:r>
      <w:r w:rsidR="00322FC4">
        <w:rPr>
          <w:rFonts w:ascii="Arial" w:hAnsi="Arial" w:cs="Times New Roman"/>
          <w:color w:val="000000"/>
        </w:rPr>
        <w:t xml:space="preserve">  </w:t>
      </w:r>
    </w:p>
    <w:p w14:paraId="3BEEC4DA" w14:textId="77777777" w:rsidR="000C4600" w:rsidRDefault="000C4600" w:rsidP="00C4587F">
      <w:pPr>
        <w:rPr>
          <w:rFonts w:ascii="Arial" w:hAnsi="Arial" w:cs="Times New Roman"/>
          <w:color w:val="000000"/>
        </w:rPr>
      </w:pPr>
    </w:p>
    <w:p w14:paraId="3FAE9B14" w14:textId="6AFA4728" w:rsidR="004E51C7" w:rsidRDefault="0019018C" w:rsidP="00C4587F">
      <w:pPr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t>I began my rese</w:t>
      </w:r>
      <w:r w:rsidR="00B55AB6">
        <w:rPr>
          <w:rFonts w:ascii="Arial" w:hAnsi="Arial" w:cs="Times New Roman"/>
          <w:color w:val="000000"/>
        </w:rPr>
        <w:t>arch by traveling to observe</w:t>
      </w:r>
      <w:r>
        <w:rPr>
          <w:rFonts w:ascii="Arial" w:hAnsi="Arial" w:cs="Times New Roman"/>
          <w:color w:val="000000"/>
        </w:rPr>
        <w:t xml:space="preserve"> FASCAT training and data collection process to determine how the process worked, and to observe if there were any behaviors of the trainers or </w:t>
      </w:r>
      <w:r w:rsidR="004E51C7">
        <w:rPr>
          <w:rFonts w:ascii="Arial" w:hAnsi="Arial" w:cs="Times New Roman"/>
          <w:color w:val="000000"/>
        </w:rPr>
        <w:t>SMEs</w:t>
      </w:r>
      <w:r>
        <w:rPr>
          <w:rFonts w:ascii="Arial" w:hAnsi="Arial" w:cs="Times New Roman"/>
          <w:color w:val="000000"/>
        </w:rPr>
        <w:t xml:space="preserve"> that potentially introduced bias into the collected data (Huff et al., 2013</w:t>
      </w:r>
      <w:r w:rsidR="005E4852">
        <w:rPr>
          <w:rFonts w:ascii="Arial" w:hAnsi="Arial" w:cs="Times New Roman"/>
          <w:color w:val="000000"/>
        </w:rPr>
        <w:t>b</w:t>
      </w:r>
      <w:r w:rsidR="0000068F">
        <w:rPr>
          <w:rFonts w:ascii="Arial" w:hAnsi="Arial" w:cs="Times New Roman"/>
          <w:color w:val="000000"/>
        </w:rPr>
        <w:t xml:space="preserve">). </w:t>
      </w:r>
      <w:r>
        <w:rPr>
          <w:rFonts w:ascii="Arial" w:hAnsi="Arial" w:cs="Times New Roman"/>
          <w:color w:val="000000"/>
        </w:rPr>
        <w:t xml:space="preserve">I found that </w:t>
      </w:r>
      <w:r w:rsidR="00543529">
        <w:rPr>
          <w:rFonts w:ascii="Arial" w:hAnsi="Arial" w:cs="Times New Roman"/>
          <w:color w:val="000000"/>
        </w:rPr>
        <w:t xml:space="preserve">DHS trainers and </w:t>
      </w:r>
      <w:r w:rsidR="004E51C7">
        <w:rPr>
          <w:rFonts w:ascii="Arial" w:hAnsi="Arial" w:cs="Times New Roman"/>
          <w:color w:val="000000"/>
        </w:rPr>
        <w:t>SMEs</w:t>
      </w:r>
      <w:r w:rsidR="00543529">
        <w:rPr>
          <w:rFonts w:ascii="Arial" w:hAnsi="Arial" w:cs="Times New Roman"/>
          <w:color w:val="000000"/>
        </w:rPr>
        <w:t xml:space="preserve"> engaged in behaviors that were likely to introduce significant bias into FASCAT’s data, thus res</w:t>
      </w:r>
      <w:r w:rsidR="00E23070">
        <w:rPr>
          <w:rFonts w:ascii="Arial" w:hAnsi="Arial" w:cs="Times New Roman"/>
          <w:color w:val="000000"/>
        </w:rPr>
        <w:t>u</w:t>
      </w:r>
      <w:r w:rsidR="004E51C7">
        <w:rPr>
          <w:rFonts w:ascii="Arial" w:hAnsi="Arial" w:cs="Times New Roman"/>
          <w:color w:val="000000"/>
        </w:rPr>
        <w:t>lting in biased FASCAT scores</w:t>
      </w:r>
      <w:r w:rsidR="00460030">
        <w:rPr>
          <w:rFonts w:ascii="Arial" w:hAnsi="Arial" w:cs="Times New Roman"/>
          <w:color w:val="000000"/>
        </w:rPr>
        <w:t xml:space="preserve"> and policy outcomes</w:t>
      </w:r>
      <w:r w:rsidR="0000068F">
        <w:rPr>
          <w:rFonts w:ascii="Arial" w:hAnsi="Arial" w:cs="Times New Roman"/>
          <w:color w:val="000000"/>
        </w:rPr>
        <w:t xml:space="preserve">. </w:t>
      </w:r>
      <w:r w:rsidR="004E51C7">
        <w:rPr>
          <w:rFonts w:ascii="Arial" w:hAnsi="Arial" w:cs="Times New Roman"/>
          <w:color w:val="000000"/>
        </w:rPr>
        <w:t>To confirm my observations, a Likert scale survey was distributed all users of FASCAT (Huff et al., 2013</w:t>
      </w:r>
      <w:r w:rsidR="005E4852">
        <w:rPr>
          <w:rFonts w:ascii="Arial" w:hAnsi="Arial" w:cs="Times New Roman"/>
          <w:color w:val="000000"/>
        </w:rPr>
        <w:t>b</w:t>
      </w:r>
      <w:r w:rsidR="004E51C7">
        <w:rPr>
          <w:rFonts w:ascii="Arial" w:hAnsi="Arial" w:cs="Times New Roman"/>
          <w:color w:val="000000"/>
        </w:rPr>
        <w:t xml:space="preserve">), and the results indicated that </w:t>
      </w:r>
      <w:r w:rsidR="00B66107">
        <w:rPr>
          <w:rFonts w:ascii="Arial" w:hAnsi="Arial" w:cs="Times New Roman"/>
          <w:color w:val="000000"/>
        </w:rPr>
        <w:t xml:space="preserve">SMEs were prone to multiple biases, there were gaps in training and funding, and </w:t>
      </w:r>
      <w:r w:rsidR="009B3400">
        <w:rPr>
          <w:rFonts w:ascii="Arial" w:hAnsi="Arial" w:cs="Times New Roman"/>
          <w:color w:val="000000"/>
        </w:rPr>
        <w:t xml:space="preserve">SMEs had </w:t>
      </w:r>
      <w:r w:rsidR="002349A2">
        <w:rPr>
          <w:rFonts w:ascii="Arial" w:hAnsi="Arial" w:cs="Times New Roman"/>
          <w:color w:val="000000"/>
        </w:rPr>
        <w:t>inconsistent</w:t>
      </w:r>
      <w:r w:rsidR="009B3400">
        <w:rPr>
          <w:rFonts w:ascii="Arial" w:hAnsi="Arial" w:cs="Times New Roman"/>
          <w:color w:val="000000"/>
        </w:rPr>
        <w:t xml:space="preserve"> food protection values and </w:t>
      </w:r>
      <w:r w:rsidR="007756D6">
        <w:rPr>
          <w:rFonts w:ascii="Arial" w:hAnsi="Arial" w:cs="Times New Roman"/>
          <w:color w:val="000000"/>
        </w:rPr>
        <w:t>beliefs.</w:t>
      </w:r>
    </w:p>
    <w:p w14:paraId="5783E5FF" w14:textId="77777777" w:rsidR="004E51C7" w:rsidRDefault="004E51C7" w:rsidP="00C4587F">
      <w:pPr>
        <w:rPr>
          <w:rFonts w:ascii="Arial" w:hAnsi="Arial" w:cs="Times New Roman"/>
          <w:color w:val="000000"/>
        </w:rPr>
      </w:pPr>
    </w:p>
    <w:p w14:paraId="33CC4603" w14:textId="7DB2F8DD" w:rsidR="008951A3" w:rsidRDefault="00274DB9" w:rsidP="00C4587F">
      <w:pPr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t>Despite these</w:t>
      </w:r>
      <w:r w:rsidR="009B3400">
        <w:rPr>
          <w:rFonts w:ascii="Arial" w:hAnsi="Arial" w:cs="Times New Roman"/>
          <w:color w:val="000000"/>
        </w:rPr>
        <w:t>s sources</w:t>
      </w:r>
      <w:r>
        <w:rPr>
          <w:rFonts w:ascii="Arial" w:hAnsi="Arial" w:cs="Times New Roman"/>
          <w:color w:val="000000"/>
        </w:rPr>
        <w:t xml:space="preserve"> </w:t>
      </w:r>
      <w:r w:rsidR="001B3EEC">
        <w:rPr>
          <w:rFonts w:ascii="Arial" w:hAnsi="Arial" w:cs="Times New Roman"/>
          <w:color w:val="000000"/>
        </w:rPr>
        <w:t>of bias</w:t>
      </w:r>
      <w:r>
        <w:rPr>
          <w:rFonts w:ascii="Arial" w:hAnsi="Arial" w:cs="Times New Roman"/>
          <w:color w:val="000000"/>
        </w:rPr>
        <w:t>, F</w:t>
      </w:r>
      <w:r w:rsidR="005E4852">
        <w:rPr>
          <w:rFonts w:ascii="Arial" w:hAnsi="Arial" w:cs="Times New Roman"/>
          <w:color w:val="000000"/>
        </w:rPr>
        <w:t xml:space="preserve">ASCAT was the only method </w:t>
      </w:r>
      <w:r>
        <w:rPr>
          <w:rFonts w:ascii="Arial" w:hAnsi="Arial" w:cs="Times New Roman"/>
          <w:color w:val="000000"/>
        </w:rPr>
        <w:t>supported by the government for the identification of at risk food and agriculture systems, and for the alloc</w:t>
      </w:r>
      <w:r w:rsidR="004E51C7">
        <w:rPr>
          <w:rFonts w:ascii="Arial" w:hAnsi="Arial" w:cs="Times New Roman"/>
          <w:color w:val="000000"/>
        </w:rPr>
        <w:t xml:space="preserve">ation of mitigation resources. </w:t>
      </w:r>
      <w:r w:rsidR="00E23070">
        <w:rPr>
          <w:rFonts w:ascii="Arial" w:hAnsi="Arial" w:cs="Times New Roman"/>
          <w:color w:val="000000"/>
        </w:rPr>
        <w:t xml:space="preserve">DHS provided the data collected by FASCAT from 2008 to 2013 to perform quantitative </w:t>
      </w:r>
      <w:r w:rsidR="0000068F">
        <w:rPr>
          <w:rFonts w:ascii="Arial" w:hAnsi="Arial" w:cs="Times New Roman"/>
          <w:color w:val="000000"/>
        </w:rPr>
        <w:t xml:space="preserve">analyses. </w:t>
      </w:r>
      <w:r w:rsidR="002A5F25">
        <w:rPr>
          <w:rFonts w:ascii="Arial" w:hAnsi="Arial" w:cs="Times New Roman"/>
          <w:color w:val="000000"/>
        </w:rPr>
        <w:t xml:space="preserve">I performed ANOVA, multiple linear </w:t>
      </w:r>
      <w:r w:rsidR="00622037">
        <w:rPr>
          <w:rFonts w:ascii="Arial" w:hAnsi="Arial" w:cs="Times New Roman"/>
          <w:color w:val="000000"/>
        </w:rPr>
        <w:lastRenderedPageBreak/>
        <w:t>regressions</w:t>
      </w:r>
      <w:r w:rsidR="002A5F25">
        <w:rPr>
          <w:rFonts w:ascii="Arial" w:hAnsi="Arial" w:cs="Times New Roman"/>
          <w:color w:val="000000"/>
        </w:rPr>
        <w:t xml:space="preserve">, </w:t>
      </w:r>
      <w:r w:rsidR="00622037">
        <w:rPr>
          <w:rFonts w:ascii="Arial" w:hAnsi="Arial" w:cs="Times New Roman"/>
          <w:color w:val="000000"/>
        </w:rPr>
        <w:t>and mixed and random effects models</w:t>
      </w:r>
      <w:r w:rsidR="007756D6">
        <w:rPr>
          <w:rFonts w:ascii="Arial" w:hAnsi="Arial" w:cs="Times New Roman"/>
          <w:color w:val="000000"/>
        </w:rPr>
        <w:t xml:space="preserve"> </w:t>
      </w:r>
      <w:r w:rsidR="00622037">
        <w:rPr>
          <w:rFonts w:ascii="Arial" w:hAnsi="Arial" w:cs="Times New Roman"/>
          <w:color w:val="000000"/>
        </w:rPr>
        <w:t>to evaluate if FASCAT was an accurate pre</w:t>
      </w:r>
      <w:r w:rsidR="00A8700C">
        <w:rPr>
          <w:rFonts w:ascii="Arial" w:hAnsi="Arial" w:cs="Times New Roman"/>
          <w:color w:val="000000"/>
        </w:rPr>
        <w:t>dictor of risk and criticality.</w:t>
      </w:r>
      <w:r w:rsidR="00622037">
        <w:rPr>
          <w:rFonts w:ascii="Arial" w:hAnsi="Arial" w:cs="Times New Roman"/>
          <w:color w:val="000000"/>
        </w:rPr>
        <w:t xml:space="preserve"> </w:t>
      </w:r>
      <w:r w:rsidR="00C505BD">
        <w:rPr>
          <w:rFonts w:ascii="Arial" w:hAnsi="Arial" w:cs="Times New Roman"/>
          <w:color w:val="000000"/>
        </w:rPr>
        <w:t xml:space="preserve">Results indicated </w:t>
      </w:r>
      <w:r w:rsidR="0061591E">
        <w:rPr>
          <w:rFonts w:ascii="Arial" w:hAnsi="Arial" w:cs="Times New Roman"/>
          <w:color w:val="000000"/>
        </w:rPr>
        <w:t xml:space="preserve">that </w:t>
      </w:r>
      <w:r w:rsidR="003225A3">
        <w:rPr>
          <w:rFonts w:ascii="Arial" w:hAnsi="Arial" w:cs="Times New Roman"/>
          <w:color w:val="000000"/>
        </w:rPr>
        <w:t>FASCAT was performing as it was intended</w:t>
      </w:r>
      <w:r w:rsidR="00D355CF">
        <w:rPr>
          <w:rFonts w:ascii="Arial" w:hAnsi="Arial" w:cs="Times New Roman"/>
          <w:color w:val="000000"/>
        </w:rPr>
        <w:t>,</w:t>
      </w:r>
      <w:r w:rsidR="003225A3">
        <w:rPr>
          <w:rFonts w:ascii="Arial" w:hAnsi="Arial" w:cs="Times New Roman"/>
          <w:color w:val="000000"/>
        </w:rPr>
        <w:t xml:space="preserve"> and if biases were eliminated to the greatest extent possible during th</w:t>
      </w:r>
      <w:r w:rsidR="00591CBA">
        <w:rPr>
          <w:rFonts w:ascii="Arial" w:hAnsi="Arial" w:cs="Times New Roman"/>
          <w:color w:val="000000"/>
        </w:rPr>
        <w:t xml:space="preserve">e data collection process, then </w:t>
      </w:r>
      <w:r w:rsidR="003225A3">
        <w:rPr>
          <w:rFonts w:ascii="Arial" w:hAnsi="Arial" w:cs="Times New Roman"/>
          <w:color w:val="000000"/>
        </w:rPr>
        <w:t xml:space="preserve">FASCAT could accurately rank order food and agriculture systems criticality in </w:t>
      </w:r>
      <w:r w:rsidR="00441712">
        <w:rPr>
          <w:rFonts w:ascii="Arial" w:hAnsi="Arial" w:cs="Times New Roman"/>
          <w:color w:val="000000"/>
        </w:rPr>
        <w:t xml:space="preserve">a </w:t>
      </w:r>
      <w:r w:rsidR="003225A3">
        <w:rPr>
          <w:rFonts w:ascii="Arial" w:hAnsi="Arial" w:cs="Times New Roman"/>
          <w:color w:val="000000"/>
        </w:rPr>
        <w:t xml:space="preserve">manner that enabled policy makers to accurately allocate scarce </w:t>
      </w:r>
      <w:r w:rsidR="00591CBA">
        <w:rPr>
          <w:rFonts w:ascii="Arial" w:hAnsi="Arial" w:cs="Times New Roman"/>
          <w:color w:val="000000"/>
        </w:rPr>
        <w:t xml:space="preserve">public health </w:t>
      </w:r>
      <w:r w:rsidR="00650C00">
        <w:rPr>
          <w:rFonts w:ascii="Arial" w:hAnsi="Arial" w:cs="Times New Roman"/>
          <w:color w:val="000000"/>
        </w:rPr>
        <w:t xml:space="preserve">mitigation </w:t>
      </w:r>
      <w:r w:rsidR="00591CBA">
        <w:rPr>
          <w:rFonts w:ascii="Arial" w:hAnsi="Arial" w:cs="Times New Roman"/>
          <w:color w:val="000000"/>
        </w:rPr>
        <w:t xml:space="preserve">and intervention </w:t>
      </w:r>
      <w:r w:rsidR="00441712">
        <w:rPr>
          <w:rFonts w:ascii="Arial" w:hAnsi="Arial" w:cs="Times New Roman"/>
          <w:color w:val="000000"/>
        </w:rPr>
        <w:t>r</w:t>
      </w:r>
      <w:r w:rsidR="003225A3">
        <w:rPr>
          <w:rFonts w:ascii="Arial" w:hAnsi="Arial" w:cs="Times New Roman"/>
          <w:color w:val="000000"/>
        </w:rPr>
        <w:t>esources (Huff et al., 2014)</w:t>
      </w:r>
      <w:r w:rsidR="00591CBA">
        <w:rPr>
          <w:rFonts w:ascii="Arial" w:hAnsi="Arial" w:cs="Times New Roman"/>
          <w:color w:val="000000"/>
        </w:rPr>
        <w:t>. Consequently, s</w:t>
      </w:r>
      <w:r w:rsidR="00744F57">
        <w:rPr>
          <w:rFonts w:ascii="Arial" w:hAnsi="Arial" w:cs="Times New Roman"/>
          <w:color w:val="000000"/>
        </w:rPr>
        <w:t>everal</w:t>
      </w:r>
      <w:r w:rsidR="003438FF">
        <w:rPr>
          <w:rFonts w:ascii="Arial" w:hAnsi="Arial" w:cs="Times New Roman"/>
          <w:color w:val="000000"/>
        </w:rPr>
        <w:t xml:space="preserve"> opportunities for improvement were identified in FASCAT’s scoring algorithm.  </w:t>
      </w:r>
    </w:p>
    <w:p w14:paraId="49EBE625" w14:textId="77777777" w:rsidR="00E41474" w:rsidRDefault="00E41474" w:rsidP="00C4587F">
      <w:pPr>
        <w:rPr>
          <w:rFonts w:ascii="Arial" w:hAnsi="Arial" w:cs="Times New Roman"/>
          <w:color w:val="000000"/>
        </w:rPr>
      </w:pPr>
    </w:p>
    <w:p w14:paraId="2340DEB7" w14:textId="7A99914A" w:rsidR="00DE7B22" w:rsidRDefault="00E41474" w:rsidP="00BC068A">
      <w:pPr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t>Based on the results of the quantitative</w:t>
      </w:r>
      <w:r w:rsidR="00E6069F">
        <w:rPr>
          <w:rFonts w:ascii="Arial" w:hAnsi="Arial" w:cs="Times New Roman"/>
          <w:color w:val="000000"/>
        </w:rPr>
        <w:t xml:space="preserve"> analysis, I develop</w:t>
      </w:r>
      <w:r w:rsidR="002B7638">
        <w:rPr>
          <w:rFonts w:ascii="Arial" w:hAnsi="Arial" w:cs="Times New Roman"/>
          <w:color w:val="000000"/>
        </w:rPr>
        <w:t>ed</w:t>
      </w:r>
      <w:r w:rsidR="00E6069F">
        <w:rPr>
          <w:rFonts w:ascii="Arial" w:hAnsi="Arial" w:cs="Times New Roman"/>
          <w:color w:val="000000"/>
        </w:rPr>
        <w:t xml:space="preserve"> a novel and bias free method for criticality and ris</w:t>
      </w:r>
      <w:r w:rsidR="0000068F">
        <w:rPr>
          <w:rFonts w:ascii="Arial" w:hAnsi="Arial" w:cs="Times New Roman"/>
          <w:color w:val="000000"/>
        </w:rPr>
        <w:t xml:space="preserve">k analysis of complex systems. </w:t>
      </w:r>
      <w:r w:rsidR="002B7638">
        <w:rPr>
          <w:rFonts w:ascii="Arial" w:hAnsi="Arial" w:cs="Times New Roman"/>
          <w:color w:val="000000"/>
        </w:rPr>
        <w:t xml:space="preserve">The new tool was named Criticality Spatial Analysis (CRISTAL) and has been patented by the University of </w:t>
      </w:r>
      <w:r w:rsidR="00B87BEC">
        <w:rPr>
          <w:rFonts w:ascii="Arial" w:hAnsi="Arial" w:cs="Times New Roman"/>
          <w:color w:val="000000"/>
        </w:rPr>
        <w:t>Minnesota (Huff et al., 2013</w:t>
      </w:r>
      <w:r w:rsidR="005E4852">
        <w:rPr>
          <w:rFonts w:ascii="Arial" w:hAnsi="Arial" w:cs="Times New Roman"/>
          <w:color w:val="000000"/>
        </w:rPr>
        <w:t>c</w:t>
      </w:r>
      <w:r w:rsidR="00591CBA">
        <w:rPr>
          <w:rFonts w:ascii="Arial" w:hAnsi="Arial" w:cs="Times New Roman"/>
          <w:color w:val="000000"/>
        </w:rPr>
        <w:t>).</w:t>
      </w:r>
      <w:r w:rsidR="00B87BEC">
        <w:rPr>
          <w:rFonts w:ascii="Arial" w:hAnsi="Arial" w:cs="Times New Roman"/>
          <w:color w:val="000000"/>
        </w:rPr>
        <w:t xml:space="preserve"> CRISTAL collects food system structure data directly from private industry databases and </w:t>
      </w:r>
      <w:r w:rsidR="00C90E92">
        <w:rPr>
          <w:rFonts w:ascii="Arial" w:hAnsi="Arial" w:cs="Times New Roman"/>
          <w:color w:val="000000"/>
        </w:rPr>
        <w:t xml:space="preserve">then calculates risk and criticality as a function of spatial </w:t>
      </w:r>
      <w:r w:rsidR="0041307B">
        <w:rPr>
          <w:rFonts w:ascii="Arial" w:hAnsi="Arial" w:cs="Times New Roman"/>
          <w:color w:val="000000"/>
        </w:rPr>
        <w:t xml:space="preserve">risk </w:t>
      </w:r>
      <w:r w:rsidR="00C90E92">
        <w:rPr>
          <w:rFonts w:ascii="Arial" w:hAnsi="Arial" w:cs="Times New Roman"/>
          <w:color w:val="000000"/>
        </w:rPr>
        <w:t>characteristics from a geo</w:t>
      </w:r>
      <w:r w:rsidR="0000068F">
        <w:rPr>
          <w:rFonts w:ascii="Arial" w:hAnsi="Arial" w:cs="Times New Roman"/>
          <w:color w:val="000000"/>
        </w:rPr>
        <w:t>database.</w:t>
      </w:r>
      <w:r w:rsidR="0041307B">
        <w:rPr>
          <w:rFonts w:ascii="Arial" w:hAnsi="Arial" w:cs="Times New Roman"/>
          <w:color w:val="000000"/>
        </w:rPr>
        <w:t xml:space="preserve"> Now, the government has the capability to collect the necessary food and agriculture structural data without bias.</w:t>
      </w:r>
      <w:r w:rsidR="008951A3">
        <w:rPr>
          <w:rFonts w:ascii="Arial" w:hAnsi="Arial" w:cs="Times New Roman"/>
          <w:color w:val="000000"/>
        </w:rPr>
        <w:tab/>
      </w:r>
    </w:p>
    <w:p w14:paraId="2572CA89" w14:textId="11DC5C88" w:rsidR="00C4587F" w:rsidRPr="00C4587F" w:rsidRDefault="00C4587F" w:rsidP="00C4587F">
      <w:pPr>
        <w:rPr>
          <w:rFonts w:ascii="Arial" w:hAnsi="Arial" w:cs="Times New Roman"/>
        </w:rPr>
      </w:pPr>
    </w:p>
    <w:p w14:paraId="446E6AC6" w14:textId="72BFFC80" w:rsidR="007B4403" w:rsidRPr="00CE25D5" w:rsidRDefault="00CA4239" w:rsidP="00C4587F">
      <w:pPr>
        <w:rPr>
          <w:rFonts w:ascii="Arial" w:hAnsi="Arial" w:cs="Times New Roman"/>
          <w:i/>
        </w:rPr>
      </w:pPr>
      <w:r w:rsidRPr="00CE25D5">
        <w:rPr>
          <w:rFonts w:ascii="Arial" w:hAnsi="Arial" w:cs="Times New Roman"/>
          <w:i/>
          <w:color w:val="000000"/>
        </w:rPr>
        <w:t xml:space="preserve">Post </w:t>
      </w:r>
      <w:r w:rsidR="00795A58" w:rsidRPr="00CE25D5">
        <w:rPr>
          <w:rFonts w:ascii="Arial" w:hAnsi="Arial" w:cs="Times New Roman"/>
          <w:i/>
          <w:color w:val="000000"/>
        </w:rPr>
        <w:t>Graduate</w:t>
      </w:r>
    </w:p>
    <w:p w14:paraId="1D6AACAC" w14:textId="591B22DA" w:rsidR="00F83B37" w:rsidRDefault="007B4403" w:rsidP="00C4587F">
      <w:pPr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t>At Sandia National Laboratories, I work</w:t>
      </w:r>
      <w:r w:rsidR="00795A58">
        <w:rPr>
          <w:rFonts w:ascii="Arial" w:hAnsi="Arial" w:cs="Times New Roman"/>
          <w:color w:val="000000"/>
        </w:rPr>
        <w:t>ed</w:t>
      </w:r>
      <w:r>
        <w:rPr>
          <w:rFonts w:ascii="Arial" w:hAnsi="Arial" w:cs="Times New Roman"/>
          <w:color w:val="000000"/>
        </w:rPr>
        <w:t xml:space="preserve"> in several multidisciplinary research </w:t>
      </w:r>
      <w:r w:rsidR="00C211F5">
        <w:rPr>
          <w:rFonts w:ascii="Arial" w:hAnsi="Arial" w:cs="Times New Roman"/>
          <w:color w:val="000000"/>
        </w:rPr>
        <w:t xml:space="preserve">teams </w:t>
      </w:r>
      <w:r w:rsidR="006B0C12">
        <w:rPr>
          <w:rFonts w:ascii="Arial" w:hAnsi="Arial" w:cs="Times New Roman"/>
          <w:color w:val="000000"/>
        </w:rPr>
        <w:t>for a variety of government and industry clients</w:t>
      </w:r>
      <w:r w:rsidR="005E4852">
        <w:rPr>
          <w:rFonts w:ascii="Arial" w:hAnsi="Arial" w:cs="Times New Roman"/>
          <w:color w:val="000000"/>
        </w:rPr>
        <w:t xml:space="preserve"> (most </w:t>
      </w:r>
      <w:r w:rsidR="001657DD">
        <w:rPr>
          <w:rFonts w:ascii="Arial" w:hAnsi="Arial" w:cs="Times New Roman"/>
          <w:color w:val="000000"/>
        </w:rPr>
        <w:t xml:space="preserve">in </w:t>
      </w:r>
      <w:r w:rsidR="00160E29">
        <w:rPr>
          <w:rFonts w:ascii="Arial" w:hAnsi="Arial" w:cs="Times New Roman"/>
          <w:color w:val="000000"/>
        </w:rPr>
        <w:t xml:space="preserve">a </w:t>
      </w:r>
      <w:r w:rsidR="001657DD">
        <w:rPr>
          <w:rFonts w:ascii="Arial" w:hAnsi="Arial" w:cs="Times New Roman"/>
          <w:color w:val="000000"/>
        </w:rPr>
        <w:t xml:space="preserve">classified </w:t>
      </w:r>
      <w:r w:rsidR="00160E29">
        <w:rPr>
          <w:rFonts w:ascii="Arial" w:hAnsi="Arial" w:cs="Times New Roman"/>
          <w:color w:val="000000"/>
        </w:rPr>
        <w:t>setting</w:t>
      </w:r>
      <w:r w:rsidR="00CA4239">
        <w:rPr>
          <w:rFonts w:ascii="Arial" w:hAnsi="Arial" w:cs="Times New Roman"/>
          <w:color w:val="000000"/>
        </w:rPr>
        <w:t xml:space="preserve"> where publication was internal to the laboratory</w:t>
      </w:r>
      <w:r w:rsidR="001657DD">
        <w:rPr>
          <w:rFonts w:ascii="Arial" w:hAnsi="Arial" w:cs="Times New Roman"/>
          <w:color w:val="000000"/>
        </w:rPr>
        <w:t>)</w:t>
      </w:r>
      <w:r w:rsidR="00FE4C2D">
        <w:rPr>
          <w:rFonts w:ascii="Arial" w:hAnsi="Arial" w:cs="Times New Roman"/>
          <w:color w:val="000000"/>
        </w:rPr>
        <w:t xml:space="preserve"> on the following topics:</w:t>
      </w:r>
    </w:p>
    <w:p w14:paraId="1F073CA7" w14:textId="77777777" w:rsidR="00F83B37" w:rsidRDefault="00F83B37" w:rsidP="00C4587F">
      <w:pPr>
        <w:rPr>
          <w:rFonts w:ascii="Arial" w:hAnsi="Arial" w:cs="Times New Roman"/>
          <w:color w:val="000000"/>
        </w:rPr>
      </w:pPr>
    </w:p>
    <w:p w14:paraId="4669E47C" w14:textId="6BDBA12D" w:rsidR="008C3922" w:rsidRDefault="008C3922" w:rsidP="00C4587F">
      <w:pPr>
        <w:pStyle w:val="ListParagraph"/>
        <w:numPr>
          <w:ilvl w:val="0"/>
          <w:numId w:val="6"/>
        </w:numPr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t>Validation and verification of social network models used in the evaluation of smoking interventions and policies by the FDA’s Center Tobacco Products.</w:t>
      </w:r>
    </w:p>
    <w:p w14:paraId="3E3B9F86" w14:textId="73D82755" w:rsidR="00B65867" w:rsidRPr="008C3922" w:rsidRDefault="00B65867" w:rsidP="00C4587F">
      <w:pPr>
        <w:pStyle w:val="ListParagraph"/>
        <w:numPr>
          <w:ilvl w:val="0"/>
          <w:numId w:val="6"/>
        </w:numPr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t>A</w:t>
      </w:r>
      <w:r w:rsidRPr="008C3922">
        <w:rPr>
          <w:rFonts w:ascii="Arial" w:hAnsi="Arial" w:cs="Times New Roman"/>
          <w:color w:val="000000"/>
        </w:rPr>
        <w:t>ssessment of the Patient Protection and Affordable Care Act and the effect on rural communities and vulnerable populations.</w:t>
      </w:r>
    </w:p>
    <w:p w14:paraId="72724811" w14:textId="7868BD27" w:rsidR="007B4403" w:rsidRDefault="002D110B" w:rsidP="00C4587F">
      <w:pPr>
        <w:pStyle w:val="ListParagraph"/>
        <w:numPr>
          <w:ilvl w:val="0"/>
          <w:numId w:val="6"/>
        </w:numPr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t>International s</w:t>
      </w:r>
      <w:r w:rsidR="00F83B37">
        <w:rPr>
          <w:rFonts w:ascii="Arial" w:hAnsi="Arial" w:cs="Times New Roman"/>
          <w:color w:val="000000"/>
        </w:rPr>
        <w:t>tochastic f</w:t>
      </w:r>
      <w:r w:rsidR="007B4403" w:rsidRPr="00F83B37">
        <w:rPr>
          <w:rFonts w:ascii="Arial" w:hAnsi="Arial" w:cs="Times New Roman"/>
          <w:color w:val="000000"/>
        </w:rPr>
        <w:t xml:space="preserve">ood </w:t>
      </w:r>
      <w:r w:rsidR="00F83B37">
        <w:rPr>
          <w:rFonts w:ascii="Arial" w:hAnsi="Arial" w:cs="Times New Roman"/>
          <w:color w:val="000000"/>
        </w:rPr>
        <w:t xml:space="preserve">and agriculture </w:t>
      </w:r>
      <w:r w:rsidR="007B4403" w:rsidRPr="00F83B37">
        <w:rPr>
          <w:rFonts w:ascii="Arial" w:hAnsi="Arial" w:cs="Times New Roman"/>
          <w:color w:val="000000"/>
        </w:rPr>
        <w:t>systems modeling</w:t>
      </w:r>
      <w:r w:rsidR="00F83B37">
        <w:rPr>
          <w:rFonts w:ascii="Arial" w:hAnsi="Arial" w:cs="Times New Roman"/>
          <w:color w:val="000000"/>
        </w:rPr>
        <w:t xml:space="preserve"> to predict the source and flow of contaminants through a complex network.</w:t>
      </w:r>
    </w:p>
    <w:p w14:paraId="655D4351" w14:textId="213FC35D" w:rsidR="00F83B37" w:rsidRDefault="00F83B37" w:rsidP="00C4587F">
      <w:pPr>
        <w:pStyle w:val="ListParagraph"/>
        <w:numPr>
          <w:ilvl w:val="0"/>
          <w:numId w:val="6"/>
        </w:numPr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t>Hurricane swath analyses to predict the consequences of actual hurricane events in real time to allocate emergency resources rapidly.</w:t>
      </w:r>
    </w:p>
    <w:p w14:paraId="0348C335" w14:textId="2ECBA154" w:rsidR="00B61D6B" w:rsidRDefault="007756D6" w:rsidP="00C4587F">
      <w:pPr>
        <w:pStyle w:val="ListParagraph"/>
        <w:numPr>
          <w:ilvl w:val="0"/>
          <w:numId w:val="6"/>
        </w:numPr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t>Agent-</w:t>
      </w:r>
      <w:r w:rsidR="00AB0F10">
        <w:rPr>
          <w:rFonts w:ascii="Arial" w:hAnsi="Arial" w:cs="Times New Roman"/>
          <w:color w:val="000000"/>
        </w:rPr>
        <w:t>based complex network modeling of social co</w:t>
      </w:r>
      <w:r w:rsidR="00372C03">
        <w:rPr>
          <w:rFonts w:ascii="Arial" w:hAnsi="Arial" w:cs="Times New Roman"/>
          <w:color w:val="000000"/>
        </w:rPr>
        <w:t>ntact networks in tobacco and e-</w:t>
      </w:r>
      <w:r w:rsidR="00AB0F10">
        <w:rPr>
          <w:rFonts w:ascii="Arial" w:hAnsi="Arial" w:cs="Times New Roman"/>
          <w:color w:val="000000"/>
        </w:rPr>
        <w:t xml:space="preserve">cigarette using populations to determine what policy interventions are likely to reduce tobacco and e-cigarette prevalence in the United States. </w:t>
      </w:r>
    </w:p>
    <w:p w14:paraId="0A23A5A4" w14:textId="1E2E2ED8" w:rsidR="00140C34" w:rsidRDefault="00B61D6B" w:rsidP="00C4587F">
      <w:pPr>
        <w:pStyle w:val="ListParagraph"/>
        <w:numPr>
          <w:ilvl w:val="0"/>
          <w:numId w:val="6"/>
        </w:numPr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t>Agent</w:t>
      </w:r>
      <w:r w:rsidR="007756D6">
        <w:rPr>
          <w:rFonts w:ascii="Arial" w:hAnsi="Arial" w:cs="Times New Roman"/>
          <w:color w:val="000000"/>
        </w:rPr>
        <w:t>-</w:t>
      </w:r>
      <w:r w:rsidR="00372C03">
        <w:rPr>
          <w:rFonts w:ascii="Arial" w:hAnsi="Arial" w:cs="Times New Roman"/>
          <w:color w:val="000000"/>
        </w:rPr>
        <w:t>based infectious disease model</w:t>
      </w:r>
      <w:r>
        <w:rPr>
          <w:rFonts w:ascii="Arial" w:hAnsi="Arial" w:cs="Times New Roman"/>
          <w:color w:val="000000"/>
        </w:rPr>
        <w:t xml:space="preserve"> to predict the spread of infectious agents in a </w:t>
      </w:r>
      <w:r w:rsidR="00C77803">
        <w:rPr>
          <w:rFonts w:ascii="Arial" w:hAnsi="Arial" w:cs="Times New Roman"/>
          <w:color w:val="000000"/>
        </w:rPr>
        <w:t>clinical</w:t>
      </w:r>
      <w:r>
        <w:rPr>
          <w:rFonts w:ascii="Arial" w:hAnsi="Arial" w:cs="Times New Roman"/>
          <w:color w:val="000000"/>
        </w:rPr>
        <w:t xml:space="preserve"> setting to determine what </w:t>
      </w:r>
      <w:r w:rsidR="00140C34">
        <w:rPr>
          <w:rFonts w:ascii="Arial" w:hAnsi="Arial" w:cs="Times New Roman"/>
          <w:color w:val="000000"/>
        </w:rPr>
        <w:t>clinic-</w:t>
      </w:r>
      <w:r w:rsidR="00C77803">
        <w:rPr>
          <w:rFonts w:ascii="Arial" w:hAnsi="Arial" w:cs="Times New Roman"/>
          <w:color w:val="000000"/>
        </w:rPr>
        <w:t xml:space="preserve">level </w:t>
      </w:r>
      <w:r>
        <w:rPr>
          <w:rFonts w:ascii="Arial" w:hAnsi="Arial" w:cs="Times New Roman"/>
          <w:color w:val="000000"/>
        </w:rPr>
        <w:t xml:space="preserve">policies and mitigation strategies can prevent the spread of </w:t>
      </w:r>
      <w:r w:rsidR="007756D6">
        <w:rPr>
          <w:rFonts w:ascii="Arial" w:hAnsi="Arial" w:cs="Times New Roman"/>
          <w:color w:val="000000"/>
        </w:rPr>
        <w:t>various infectious diseases</w:t>
      </w:r>
      <w:r w:rsidR="00140C34">
        <w:rPr>
          <w:rFonts w:ascii="Arial" w:hAnsi="Arial" w:cs="Times New Roman"/>
          <w:color w:val="000000"/>
        </w:rPr>
        <w:t>.</w:t>
      </w:r>
    </w:p>
    <w:p w14:paraId="04C04C8A" w14:textId="685EE6FC" w:rsidR="000F309D" w:rsidRDefault="007756D6" w:rsidP="00C4587F">
      <w:pPr>
        <w:pStyle w:val="ListParagraph"/>
        <w:numPr>
          <w:ilvl w:val="0"/>
          <w:numId w:val="6"/>
        </w:numPr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t>Agent-</w:t>
      </w:r>
      <w:r w:rsidR="00140C34">
        <w:rPr>
          <w:rFonts w:ascii="Arial" w:hAnsi="Arial" w:cs="Times New Roman"/>
          <w:color w:val="000000"/>
        </w:rPr>
        <w:t xml:space="preserve">based pandemic influenza modeling to determine if influenza mitigation strategies vary </w:t>
      </w:r>
      <w:r w:rsidR="007A633E">
        <w:rPr>
          <w:rFonts w:ascii="Arial" w:hAnsi="Arial" w:cs="Times New Roman"/>
          <w:color w:val="000000"/>
        </w:rPr>
        <w:t>based on underlying local community structure characteristics.</w:t>
      </w:r>
    </w:p>
    <w:p w14:paraId="31627DF5" w14:textId="169173D4" w:rsidR="007113D1" w:rsidRDefault="002D110B" w:rsidP="007113D1">
      <w:pPr>
        <w:pStyle w:val="ListParagraph"/>
        <w:numPr>
          <w:ilvl w:val="0"/>
          <w:numId w:val="6"/>
        </w:numPr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t>International z</w:t>
      </w:r>
      <w:r w:rsidR="00A23643" w:rsidRPr="007A633E">
        <w:rPr>
          <w:rFonts w:ascii="Arial" w:hAnsi="Arial" w:cs="Times New Roman"/>
          <w:color w:val="000000"/>
        </w:rPr>
        <w:t xml:space="preserve">oonotic </w:t>
      </w:r>
      <w:r w:rsidR="007A633E">
        <w:rPr>
          <w:rFonts w:ascii="Arial" w:hAnsi="Arial" w:cs="Times New Roman"/>
          <w:color w:val="000000"/>
        </w:rPr>
        <w:t xml:space="preserve">animal disease </w:t>
      </w:r>
      <w:r w:rsidR="008A695C">
        <w:rPr>
          <w:rFonts w:ascii="Arial" w:hAnsi="Arial" w:cs="Times New Roman"/>
          <w:color w:val="000000"/>
        </w:rPr>
        <w:t xml:space="preserve">system dynamics </w:t>
      </w:r>
      <w:r w:rsidR="007A633E">
        <w:rPr>
          <w:rFonts w:ascii="Arial" w:hAnsi="Arial" w:cs="Times New Roman"/>
          <w:color w:val="000000"/>
        </w:rPr>
        <w:t xml:space="preserve">modeling to predict disease transmission and </w:t>
      </w:r>
      <w:r w:rsidR="008A695C">
        <w:rPr>
          <w:rFonts w:ascii="Arial" w:hAnsi="Arial" w:cs="Times New Roman"/>
          <w:color w:val="000000"/>
        </w:rPr>
        <w:t xml:space="preserve">select effective </w:t>
      </w:r>
      <w:r w:rsidR="007A633E">
        <w:rPr>
          <w:rFonts w:ascii="Arial" w:hAnsi="Arial" w:cs="Times New Roman"/>
          <w:color w:val="000000"/>
        </w:rPr>
        <w:t>animal or huma</w:t>
      </w:r>
      <w:r w:rsidR="001075BF">
        <w:rPr>
          <w:rFonts w:ascii="Arial" w:hAnsi="Arial" w:cs="Times New Roman"/>
          <w:color w:val="000000"/>
        </w:rPr>
        <w:t>n disease mitigation strategies with extremely limited resources</w:t>
      </w:r>
      <w:r w:rsidR="005E4852">
        <w:rPr>
          <w:rFonts w:ascii="Arial" w:hAnsi="Arial" w:cs="Times New Roman"/>
          <w:color w:val="000000"/>
        </w:rPr>
        <w:t>.</w:t>
      </w:r>
    </w:p>
    <w:p w14:paraId="0114E854" w14:textId="59AEDCBC" w:rsidR="00CA4239" w:rsidRPr="00CF6E84" w:rsidRDefault="00CA4239" w:rsidP="007113D1">
      <w:pPr>
        <w:pStyle w:val="ListParagraph"/>
        <w:numPr>
          <w:ilvl w:val="0"/>
          <w:numId w:val="6"/>
        </w:numPr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t xml:space="preserve">International public health training for Middle Eastern zoonotic diseases taught to </w:t>
      </w:r>
      <w:r w:rsidR="00591CBA">
        <w:rPr>
          <w:rFonts w:ascii="Arial" w:hAnsi="Arial" w:cs="Times New Roman"/>
          <w:color w:val="000000"/>
        </w:rPr>
        <w:t>high-level</w:t>
      </w:r>
      <w:r>
        <w:rPr>
          <w:rFonts w:ascii="Arial" w:hAnsi="Arial" w:cs="Times New Roman"/>
          <w:color w:val="000000"/>
        </w:rPr>
        <w:t xml:space="preserve"> foreign government officials.</w:t>
      </w:r>
    </w:p>
    <w:p w14:paraId="2C171D8F" w14:textId="4F93E745" w:rsidR="00C4587F" w:rsidRDefault="00C4587F" w:rsidP="00C4587F">
      <w:pPr>
        <w:rPr>
          <w:rFonts w:ascii="Arial" w:eastAsia="Times New Roman" w:hAnsi="Arial" w:cs="Times New Roman"/>
        </w:rPr>
      </w:pPr>
    </w:p>
    <w:p w14:paraId="6740A3BF" w14:textId="77777777" w:rsidR="006D27CB" w:rsidRDefault="006D27CB" w:rsidP="00C4587F">
      <w:pPr>
        <w:rPr>
          <w:rFonts w:ascii="Arial" w:eastAsia="Times New Roman" w:hAnsi="Arial" w:cs="Times New Roman"/>
        </w:rPr>
      </w:pPr>
    </w:p>
    <w:p w14:paraId="35D6B266" w14:textId="77777777" w:rsidR="006D27CB" w:rsidRDefault="006D27CB" w:rsidP="00C4587F">
      <w:pPr>
        <w:rPr>
          <w:rFonts w:ascii="Arial" w:eastAsia="Times New Roman" w:hAnsi="Arial" w:cs="Times New Roman"/>
        </w:rPr>
      </w:pPr>
    </w:p>
    <w:p w14:paraId="5258C4C0" w14:textId="7329C49B" w:rsidR="00F7280A" w:rsidRPr="00F7280A" w:rsidRDefault="00F7280A" w:rsidP="00C4587F">
      <w:pPr>
        <w:rPr>
          <w:rFonts w:ascii="Arial" w:eastAsia="Times New Roman" w:hAnsi="Arial" w:cs="Times New Roman"/>
          <w:b/>
        </w:rPr>
      </w:pPr>
      <w:r w:rsidRPr="00F7280A">
        <w:rPr>
          <w:rFonts w:ascii="Arial" w:eastAsia="Times New Roman" w:hAnsi="Arial" w:cs="Times New Roman"/>
          <w:b/>
        </w:rPr>
        <w:lastRenderedPageBreak/>
        <w:t>Current Research</w:t>
      </w:r>
    </w:p>
    <w:p w14:paraId="277475B8" w14:textId="31F3F06E" w:rsidR="00F641EE" w:rsidRPr="00F641EE" w:rsidRDefault="00F641EE" w:rsidP="00F641EE">
      <w:pPr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Currently, I am the</w:t>
      </w:r>
      <w:r w:rsidRPr="00F641EE">
        <w:rPr>
          <w:rFonts w:ascii="Arial" w:eastAsia="Times New Roman" w:hAnsi="Arial" w:cs="Times New Roman"/>
        </w:rPr>
        <w:t xml:space="preserve"> Vice President for Data &amp; Technology</w:t>
      </w:r>
      <w:r>
        <w:rPr>
          <w:rFonts w:ascii="Arial" w:eastAsia="Times New Roman" w:hAnsi="Arial" w:cs="Times New Roman"/>
        </w:rPr>
        <w:t xml:space="preserve"> at EcoHealth Alliance, and lead </w:t>
      </w:r>
      <w:r w:rsidRPr="00F641EE">
        <w:rPr>
          <w:rFonts w:ascii="Arial" w:eastAsia="Times New Roman" w:hAnsi="Arial" w:cs="Times New Roman"/>
        </w:rPr>
        <w:t xml:space="preserve">a team of </w:t>
      </w:r>
      <w:r>
        <w:rPr>
          <w:rFonts w:ascii="Arial" w:eastAsia="Times New Roman" w:hAnsi="Arial" w:cs="Times New Roman"/>
        </w:rPr>
        <w:t xml:space="preserve">masters and Ph.D. level </w:t>
      </w:r>
      <w:r w:rsidRPr="00F641EE">
        <w:rPr>
          <w:rFonts w:ascii="Arial" w:eastAsia="Times New Roman" w:hAnsi="Arial" w:cs="Times New Roman"/>
        </w:rPr>
        <w:t>data scientists, infectious disease exper</w:t>
      </w:r>
      <w:r>
        <w:rPr>
          <w:rFonts w:ascii="Arial" w:eastAsia="Times New Roman" w:hAnsi="Arial" w:cs="Times New Roman"/>
        </w:rPr>
        <w:t xml:space="preserve">ts, and software engineers. My </w:t>
      </w:r>
      <w:r w:rsidRPr="00F641EE">
        <w:rPr>
          <w:rFonts w:ascii="Arial" w:eastAsia="Times New Roman" w:hAnsi="Arial" w:cs="Times New Roman"/>
        </w:rPr>
        <w:t>team conducts scientific research to identify and measure infectious disease drivers and develops software for biosurveillance, One Health big da</w:t>
      </w:r>
      <w:r>
        <w:rPr>
          <w:rFonts w:ascii="Arial" w:eastAsia="Times New Roman" w:hAnsi="Arial" w:cs="Times New Roman"/>
        </w:rPr>
        <w:t>ta, and disease forecasting. My</w:t>
      </w:r>
      <w:r w:rsidRPr="00F641EE">
        <w:rPr>
          <w:rFonts w:ascii="Arial" w:eastAsia="Times New Roman" w:hAnsi="Arial" w:cs="Times New Roman"/>
        </w:rPr>
        <w:t xml:space="preserve"> team's research </w:t>
      </w:r>
      <w:r w:rsidR="007756D6">
        <w:rPr>
          <w:rFonts w:ascii="Arial" w:eastAsia="Times New Roman" w:hAnsi="Arial" w:cs="Times New Roman"/>
        </w:rPr>
        <w:t>focuses</w:t>
      </w:r>
      <w:r w:rsidRPr="00F641EE">
        <w:rPr>
          <w:rFonts w:ascii="Arial" w:eastAsia="Times New Roman" w:hAnsi="Arial" w:cs="Times New Roman"/>
        </w:rPr>
        <w:t xml:space="preserve"> on the fusion of biosurveillance and environmental health data streams, emerging infectious diseases, and infectious disease forecasting.</w:t>
      </w:r>
      <w:r w:rsidR="007756D6">
        <w:rPr>
          <w:rFonts w:ascii="Arial" w:eastAsia="Times New Roman" w:hAnsi="Arial" w:cs="Times New Roman"/>
        </w:rPr>
        <w:t xml:space="preserve"> </w:t>
      </w:r>
      <w:r w:rsidR="00CE25D5">
        <w:rPr>
          <w:rFonts w:ascii="Arial" w:eastAsia="Times New Roman" w:hAnsi="Arial" w:cs="Times New Roman"/>
        </w:rPr>
        <w:t xml:space="preserve">As </w:t>
      </w:r>
      <w:r w:rsidR="001D2F69">
        <w:rPr>
          <w:rFonts w:ascii="Arial" w:eastAsia="Times New Roman" w:hAnsi="Arial" w:cs="Times New Roman"/>
        </w:rPr>
        <w:t>the P.I</w:t>
      </w:r>
      <w:r w:rsidR="0046154F">
        <w:rPr>
          <w:rFonts w:ascii="Arial" w:eastAsia="Times New Roman" w:hAnsi="Arial" w:cs="Times New Roman"/>
        </w:rPr>
        <w:t>.</w:t>
      </w:r>
      <w:r w:rsidR="001D2F69">
        <w:rPr>
          <w:rFonts w:ascii="Arial" w:eastAsia="Times New Roman" w:hAnsi="Arial" w:cs="Times New Roman"/>
        </w:rPr>
        <w:t xml:space="preserve"> on this project, m</w:t>
      </w:r>
      <w:r>
        <w:rPr>
          <w:rFonts w:ascii="Arial" w:eastAsia="Times New Roman" w:hAnsi="Arial" w:cs="Times New Roman"/>
        </w:rPr>
        <w:t xml:space="preserve">y current annual </w:t>
      </w:r>
      <w:r w:rsidR="009B6003">
        <w:rPr>
          <w:rFonts w:ascii="Arial" w:eastAsia="Times New Roman" w:hAnsi="Arial" w:cs="Times New Roman"/>
        </w:rPr>
        <w:t xml:space="preserve">research </w:t>
      </w:r>
      <w:r>
        <w:rPr>
          <w:rFonts w:ascii="Arial" w:eastAsia="Times New Roman" w:hAnsi="Arial" w:cs="Times New Roman"/>
        </w:rPr>
        <w:t xml:space="preserve">budget is </w:t>
      </w:r>
      <w:r w:rsidR="009B6003">
        <w:rPr>
          <w:rFonts w:ascii="Arial" w:eastAsia="Times New Roman" w:hAnsi="Arial" w:cs="Times New Roman"/>
        </w:rPr>
        <w:t>$</w:t>
      </w:r>
      <w:r>
        <w:rPr>
          <w:rFonts w:ascii="Arial" w:eastAsia="Times New Roman" w:hAnsi="Arial" w:cs="Times New Roman"/>
        </w:rPr>
        <w:t>2.4</w:t>
      </w:r>
      <w:r w:rsidR="001D2F69">
        <w:rPr>
          <w:rFonts w:ascii="Arial" w:eastAsia="Times New Roman" w:hAnsi="Arial" w:cs="Times New Roman"/>
        </w:rPr>
        <w:t xml:space="preserve"> million, funded by the Defense Threat Reduction Agency, </w:t>
      </w:r>
      <w:r w:rsidR="009B6003">
        <w:rPr>
          <w:rFonts w:ascii="Arial" w:eastAsia="Times New Roman" w:hAnsi="Arial" w:cs="Times New Roman"/>
        </w:rPr>
        <w:t>and th</w:t>
      </w:r>
      <w:r w:rsidR="007756D6">
        <w:rPr>
          <w:rFonts w:ascii="Arial" w:eastAsia="Times New Roman" w:hAnsi="Arial" w:cs="Times New Roman"/>
        </w:rPr>
        <w:t>e project is currently in year 3</w:t>
      </w:r>
      <w:r w:rsidR="009B6003">
        <w:rPr>
          <w:rFonts w:ascii="Arial" w:eastAsia="Times New Roman" w:hAnsi="Arial" w:cs="Times New Roman"/>
        </w:rPr>
        <w:t xml:space="preserve"> of 4</w:t>
      </w:r>
      <w:r w:rsidR="001D2F69">
        <w:rPr>
          <w:rFonts w:ascii="Arial" w:eastAsia="Times New Roman" w:hAnsi="Arial" w:cs="Times New Roman"/>
        </w:rPr>
        <w:t>.</w:t>
      </w:r>
      <w:r w:rsidR="009B6003">
        <w:rPr>
          <w:rFonts w:ascii="Arial" w:eastAsia="Times New Roman" w:hAnsi="Arial" w:cs="Times New Roman"/>
        </w:rPr>
        <w:t xml:space="preserve"> </w:t>
      </w:r>
      <w:r w:rsidR="001D2F69">
        <w:rPr>
          <w:rFonts w:ascii="Arial" w:eastAsia="Times New Roman" w:hAnsi="Arial" w:cs="Times New Roman"/>
        </w:rPr>
        <w:t>In this year’s funding cycle we have submitted 6 manuscripts for publicati</w:t>
      </w:r>
      <w:r w:rsidR="00E35129">
        <w:rPr>
          <w:rFonts w:ascii="Arial" w:eastAsia="Times New Roman" w:hAnsi="Arial" w:cs="Times New Roman"/>
        </w:rPr>
        <w:t>on and 6</w:t>
      </w:r>
      <w:r w:rsidR="001D2F69">
        <w:rPr>
          <w:rFonts w:ascii="Arial" w:eastAsia="Times New Roman" w:hAnsi="Arial" w:cs="Times New Roman"/>
        </w:rPr>
        <w:t xml:space="preserve"> more are in preparation.  Additionally, we have filed trademarks, copyrights, and patents on these technologies built from our own research and development</w:t>
      </w:r>
      <w:r w:rsidR="00E35129">
        <w:rPr>
          <w:rFonts w:ascii="Arial" w:eastAsia="Times New Roman" w:hAnsi="Arial" w:cs="Times New Roman"/>
        </w:rPr>
        <w:t xml:space="preserve"> (apps.eha.io)</w:t>
      </w:r>
      <w:r w:rsidR="001D2F69">
        <w:rPr>
          <w:rFonts w:ascii="Arial" w:eastAsia="Times New Roman" w:hAnsi="Arial" w:cs="Times New Roman"/>
        </w:rPr>
        <w:t>.</w:t>
      </w:r>
      <w:r w:rsidR="00A85A6D">
        <w:rPr>
          <w:rFonts w:ascii="Arial" w:eastAsia="Times New Roman" w:hAnsi="Arial" w:cs="Times New Roman"/>
        </w:rPr>
        <w:t xml:space="preserve"> For example</w:t>
      </w:r>
      <w:r w:rsidR="001D2F69">
        <w:rPr>
          <w:rFonts w:ascii="Arial" w:eastAsia="Times New Roman" w:hAnsi="Arial" w:cs="Times New Roman"/>
        </w:rPr>
        <w:t xml:space="preserve">, we have created </w:t>
      </w:r>
      <w:r w:rsidR="00A85A6D">
        <w:rPr>
          <w:rFonts w:ascii="Arial" w:eastAsia="Times New Roman" w:hAnsi="Arial" w:cs="Times New Roman"/>
        </w:rPr>
        <w:t>a t</w:t>
      </w:r>
      <w:r w:rsidR="001D2F69">
        <w:rPr>
          <w:rFonts w:ascii="Arial" w:eastAsia="Times New Roman" w:hAnsi="Arial" w:cs="Times New Roman"/>
        </w:rPr>
        <w:t>e</w:t>
      </w:r>
      <w:r w:rsidR="00A85A6D">
        <w:rPr>
          <w:rFonts w:ascii="Arial" w:eastAsia="Times New Roman" w:hAnsi="Arial" w:cs="Times New Roman"/>
        </w:rPr>
        <w:t xml:space="preserve">chnology named GRITS that uses </w:t>
      </w:r>
      <w:r w:rsidR="001D2F69">
        <w:rPr>
          <w:rFonts w:ascii="Arial" w:eastAsia="Times New Roman" w:hAnsi="Arial" w:cs="Times New Roman"/>
        </w:rPr>
        <w:t>Natural Language Processing to identify and diagnose infectious diseases</w:t>
      </w:r>
      <w:r w:rsidR="00CE25D5">
        <w:rPr>
          <w:rFonts w:ascii="Arial" w:eastAsia="Times New Roman" w:hAnsi="Arial" w:cs="Times New Roman"/>
        </w:rPr>
        <w:t xml:space="preserve"> spatially</w:t>
      </w:r>
      <w:r w:rsidR="001D2F69">
        <w:rPr>
          <w:rFonts w:ascii="Arial" w:eastAsia="Times New Roman" w:hAnsi="Arial" w:cs="Times New Roman"/>
        </w:rPr>
        <w:t xml:space="preserve"> from textua</w:t>
      </w:r>
      <w:r w:rsidR="00A85A6D">
        <w:rPr>
          <w:rFonts w:ascii="Arial" w:eastAsia="Times New Roman" w:hAnsi="Arial" w:cs="Times New Roman"/>
        </w:rPr>
        <w:t>l data sources in 30 languages</w:t>
      </w:r>
      <w:r w:rsidR="006A5104">
        <w:rPr>
          <w:rFonts w:ascii="Arial" w:eastAsia="Times New Roman" w:hAnsi="Arial" w:cs="Times New Roman"/>
        </w:rPr>
        <w:t>. Next, my team and I</w:t>
      </w:r>
      <w:r w:rsidR="00CE25D5">
        <w:rPr>
          <w:rFonts w:ascii="Arial" w:eastAsia="Times New Roman" w:hAnsi="Arial" w:cs="Times New Roman"/>
        </w:rPr>
        <w:t xml:space="preserve"> created a </w:t>
      </w:r>
      <w:r w:rsidR="006A5104">
        <w:rPr>
          <w:rFonts w:ascii="Arial" w:eastAsia="Times New Roman" w:hAnsi="Arial" w:cs="Times New Roman"/>
        </w:rPr>
        <w:t>software platform called MANTLE to clean, join,</w:t>
      </w:r>
      <w:r w:rsidR="00F74D0F">
        <w:rPr>
          <w:rFonts w:ascii="Arial" w:eastAsia="Times New Roman" w:hAnsi="Arial" w:cs="Times New Roman"/>
        </w:rPr>
        <w:t xml:space="preserve"> translate, a</w:t>
      </w:r>
      <w:r w:rsidR="006A5104">
        <w:rPr>
          <w:rFonts w:ascii="Arial" w:eastAsia="Times New Roman" w:hAnsi="Arial" w:cs="Times New Roman"/>
        </w:rPr>
        <w:t xml:space="preserve">nd share datasets related </w:t>
      </w:r>
      <w:r w:rsidR="00F74D0F">
        <w:rPr>
          <w:rFonts w:ascii="Arial" w:eastAsia="Times New Roman" w:hAnsi="Arial" w:cs="Times New Roman"/>
        </w:rPr>
        <w:t xml:space="preserve">to infectious disease ecology. </w:t>
      </w:r>
      <w:r w:rsidR="006A5104">
        <w:rPr>
          <w:rFonts w:ascii="Arial" w:eastAsia="Times New Roman" w:hAnsi="Arial" w:cs="Times New Roman"/>
        </w:rPr>
        <w:t>Another technology that we created, FLIRT identifies where infected travels are likely to travel to, or conversely identify where they traveled from using a</w:t>
      </w:r>
      <w:r w:rsidR="006D27CB">
        <w:rPr>
          <w:rFonts w:ascii="Arial" w:eastAsia="Times New Roman" w:hAnsi="Arial" w:cs="Times New Roman"/>
        </w:rPr>
        <w:t xml:space="preserve"> network statistical inference. </w:t>
      </w:r>
      <w:r w:rsidR="006A5104">
        <w:rPr>
          <w:rFonts w:ascii="Arial" w:eastAsia="Times New Roman" w:hAnsi="Arial" w:cs="Times New Roman"/>
        </w:rPr>
        <w:t xml:space="preserve"> </w:t>
      </w:r>
      <w:r w:rsidR="00F74D0F">
        <w:rPr>
          <w:rFonts w:ascii="Arial" w:eastAsia="Times New Roman" w:hAnsi="Arial" w:cs="Times New Roman"/>
        </w:rPr>
        <w:t xml:space="preserve">Last, we created a Technology named TATER that is used by users on Mechanical Turk to rapidly annotate and clean large data sets from ethnographic interviews. </w:t>
      </w:r>
      <w:r>
        <w:rPr>
          <w:rFonts w:ascii="Arial" w:eastAsia="Times New Roman" w:hAnsi="Arial" w:cs="Times New Roman"/>
        </w:rPr>
        <w:t>Additionally, I am a country liaison for the PREDICT 2 Emerging Pandemic Threats program.  In this program, I establish, train, and build zoonotic biosurveillance systems c</w:t>
      </w:r>
      <w:r w:rsidR="006D27CB">
        <w:rPr>
          <w:rFonts w:ascii="Arial" w:eastAsia="Times New Roman" w:hAnsi="Arial" w:cs="Times New Roman"/>
        </w:rPr>
        <w:t xml:space="preserve">apacity in developing countries. </w:t>
      </w:r>
    </w:p>
    <w:p w14:paraId="59AB63FF" w14:textId="77777777" w:rsidR="000046E4" w:rsidRDefault="000046E4" w:rsidP="00C4587F">
      <w:pPr>
        <w:rPr>
          <w:rFonts w:ascii="Arial" w:eastAsia="Times New Roman" w:hAnsi="Arial" w:cs="Times New Roman"/>
        </w:rPr>
      </w:pPr>
    </w:p>
    <w:p w14:paraId="7414871F" w14:textId="71AFA3A9" w:rsidR="00E62A87" w:rsidRPr="00795A58" w:rsidRDefault="008C3922" w:rsidP="00C4587F">
      <w:pPr>
        <w:rPr>
          <w:rFonts w:ascii="Arial" w:hAnsi="Arial" w:cs="Times New Roman"/>
          <w:b/>
        </w:rPr>
      </w:pPr>
      <w:r>
        <w:rPr>
          <w:rFonts w:ascii="Arial" w:hAnsi="Arial" w:cs="Times New Roman"/>
          <w:b/>
          <w:color w:val="000000"/>
        </w:rPr>
        <w:t xml:space="preserve">At </w:t>
      </w:r>
      <w:r w:rsidR="00E35129">
        <w:rPr>
          <w:rFonts w:ascii="Arial" w:hAnsi="Arial" w:cs="Times New Roman"/>
          <w:b/>
          <w:color w:val="000000"/>
        </w:rPr>
        <w:t>Michigan State University</w:t>
      </w:r>
    </w:p>
    <w:p w14:paraId="02EA75B4" w14:textId="6D524BBA" w:rsidR="005E5C79" w:rsidRDefault="00BF0D96" w:rsidP="00C4587F">
      <w:pPr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t>The world is facing difficult public health challenge</w:t>
      </w:r>
      <w:r w:rsidR="0000068F">
        <w:rPr>
          <w:rFonts w:ascii="Arial" w:hAnsi="Arial" w:cs="Times New Roman"/>
          <w:color w:val="000000"/>
        </w:rPr>
        <w:t xml:space="preserve">s over the next 30 years. </w:t>
      </w:r>
      <w:r w:rsidR="00702F4A">
        <w:rPr>
          <w:rFonts w:ascii="Arial" w:hAnsi="Arial" w:cs="Times New Roman"/>
          <w:color w:val="000000"/>
        </w:rPr>
        <w:t xml:space="preserve">Specifically, the complex interaction of </w:t>
      </w:r>
      <w:r w:rsidR="002F7505">
        <w:rPr>
          <w:rFonts w:ascii="Arial" w:hAnsi="Arial" w:cs="Times New Roman"/>
          <w:color w:val="000000"/>
        </w:rPr>
        <w:t xml:space="preserve">climate change, increasing human population, urbanization, </w:t>
      </w:r>
      <w:r w:rsidR="005E5C79">
        <w:rPr>
          <w:rFonts w:ascii="Arial" w:hAnsi="Arial" w:cs="Times New Roman"/>
          <w:color w:val="000000"/>
        </w:rPr>
        <w:t xml:space="preserve">energy </w:t>
      </w:r>
      <w:r w:rsidR="002F7505">
        <w:rPr>
          <w:rFonts w:ascii="Arial" w:hAnsi="Arial" w:cs="Times New Roman"/>
          <w:color w:val="000000"/>
        </w:rPr>
        <w:t>and water demand, and</w:t>
      </w:r>
      <w:r w:rsidR="005E5C79">
        <w:rPr>
          <w:rFonts w:ascii="Arial" w:hAnsi="Arial" w:cs="Times New Roman"/>
          <w:color w:val="000000"/>
        </w:rPr>
        <w:t xml:space="preserve"> decreasing food production</w:t>
      </w:r>
      <w:r w:rsidR="002F7505">
        <w:rPr>
          <w:rFonts w:ascii="Arial" w:hAnsi="Arial" w:cs="Times New Roman"/>
          <w:color w:val="000000"/>
        </w:rPr>
        <w:t xml:space="preserve"> yields is causing many difficult </w:t>
      </w:r>
      <w:r w:rsidR="00950373">
        <w:rPr>
          <w:rFonts w:ascii="Arial" w:hAnsi="Arial" w:cs="Times New Roman"/>
          <w:color w:val="000000"/>
        </w:rPr>
        <w:t xml:space="preserve">public health </w:t>
      </w:r>
      <w:r w:rsidR="002F7505">
        <w:rPr>
          <w:rFonts w:ascii="Arial" w:hAnsi="Arial" w:cs="Times New Roman"/>
          <w:color w:val="000000"/>
        </w:rPr>
        <w:t xml:space="preserve">problems that will be extremely challenging </w:t>
      </w:r>
      <w:r w:rsidR="00253340">
        <w:rPr>
          <w:rFonts w:ascii="Arial" w:hAnsi="Arial" w:cs="Times New Roman"/>
          <w:color w:val="000000"/>
        </w:rPr>
        <w:t>globally</w:t>
      </w:r>
      <w:r w:rsidR="0000068F">
        <w:rPr>
          <w:rFonts w:ascii="Arial" w:hAnsi="Arial" w:cs="Times New Roman"/>
          <w:color w:val="000000"/>
        </w:rPr>
        <w:t xml:space="preserve">. </w:t>
      </w:r>
    </w:p>
    <w:p w14:paraId="79F63FC0" w14:textId="77777777" w:rsidR="00950373" w:rsidRDefault="00950373" w:rsidP="00C4587F">
      <w:pPr>
        <w:rPr>
          <w:rFonts w:ascii="Arial" w:hAnsi="Arial" w:cs="Times New Roman"/>
          <w:color w:val="000000"/>
        </w:rPr>
      </w:pPr>
    </w:p>
    <w:p w14:paraId="76F89BD6" w14:textId="1468C804" w:rsidR="00950373" w:rsidRDefault="00E91CC7" w:rsidP="00C4587F">
      <w:pPr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t xml:space="preserve">I believe that I can contribute to solving problems by </w:t>
      </w:r>
      <w:r w:rsidR="009E69D0">
        <w:rPr>
          <w:rFonts w:ascii="Arial" w:hAnsi="Arial" w:cs="Times New Roman"/>
          <w:color w:val="000000"/>
        </w:rPr>
        <w:t>building a resear</w:t>
      </w:r>
      <w:r w:rsidR="00AF3366">
        <w:rPr>
          <w:rFonts w:ascii="Arial" w:hAnsi="Arial" w:cs="Times New Roman"/>
          <w:color w:val="000000"/>
        </w:rPr>
        <w:t xml:space="preserve">ch program </w:t>
      </w:r>
      <w:r w:rsidR="006C7932">
        <w:rPr>
          <w:rFonts w:ascii="Arial" w:hAnsi="Arial" w:cs="Times New Roman"/>
          <w:color w:val="000000"/>
        </w:rPr>
        <w:t xml:space="preserve">at </w:t>
      </w:r>
      <w:r w:rsidR="00253340">
        <w:rPr>
          <w:rFonts w:ascii="Arial" w:hAnsi="Arial" w:cs="Times New Roman"/>
          <w:color w:val="000000"/>
        </w:rPr>
        <w:t xml:space="preserve">Michigan State University </w:t>
      </w:r>
      <w:r w:rsidR="00AF3366">
        <w:rPr>
          <w:rFonts w:ascii="Arial" w:hAnsi="Arial" w:cs="Times New Roman"/>
          <w:color w:val="000000"/>
        </w:rPr>
        <w:t>that investigates,</w:t>
      </w:r>
      <w:r w:rsidR="009E69D0">
        <w:rPr>
          <w:rFonts w:ascii="Arial" w:hAnsi="Arial" w:cs="Times New Roman"/>
          <w:color w:val="000000"/>
        </w:rPr>
        <w:t xml:space="preserve"> quantifies</w:t>
      </w:r>
      <w:r w:rsidR="00AF3366">
        <w:rPr>
          <w:rFonts w:ascii="Arial" w:hAnsi="Arial" w:cs="Times New Roman"/>
          <w:color w:val="000000"/>
        </w:rPr>
        <w:t>, and models</w:t>
      </w:r>
      <w:r w:rsidR="009E69D0">
        <w:rPr>
          <w:rFonts w:ascii="Arial" w:hAnsi="Arial" w:cs="Times New Roman"/>
          <w:color w:val="000000"/>
        </w:rPr>
        <w:t xml:space="preserve"> the interaction of </w:t>
      </w:r>
      <w:r w:rsidR="00AD2383">
        <w:rPr>
          <w:rFonts w:ascii="Arial" w:hAnsi="Arial" w:cs="Times New Roman"/>
          <w:color w:val="000000"/>
        </w:rPr>
        <w:t>the factors listed above</w:t>
      </w:r>
      <w:r w:rsidR="00A465E0">
        <w:rPr>
          <w:rFonts w:ascii="Arial" w:hAnsi="Arial" w:cs="Times New Roman"/>
          <w:color w:val="000000"/>
        </w:rPr>
        <w:t xml:space="preserve"> to</w:t>
      </w:r>
      <w:r w:rsidR="00B55AB6">
        <w:rPr>
          <w:rFonts w:ascii="Arial" w:hAnsi="Arial" w:cs="Times New Roman"/>
          <w:color w:val="000000"/>
        </w:rPr>
        <w:t xml:space="preserve"> forecast </w:t>
      </w:r>
      <w:r w:rsidR="004F68C0">
        <w:rPr>
          <w:rFonts w:ascii="Arial" w:hAnsi="Arial" w:cs="Times New Roman"/>
          <w:color w:val="000000"/>
        </w:rPr>
        <w:t xml:space="preserve">disease emergence </w:t>
      </w:r>
      <w:r w:rsidR="00B55AB6">
        <w:rPr>
          <w:rFonts w:ascii="Arial" w:hAnsi="Arial" w:cs="Times New Roman"/>
          <w:color w:val="000000"/>
        </w:rPr>
        <w:t>and</w:t>
      </w:r>
      <w:r w:rsidR="00A465E0">
        <w:rPr>
          <w:rFonts w:ascii="Arial" w:hAnsi="Arial" w:cs="Times New Roman"/>
          <w:color w:val="000000"/>
        </w:rPr>
        <w:t xml:space="preserve"> identify </w:t>
      </w:r>
      <w:r w:rsidR="00B55AB6">
        <w:rPr>
          <w:rFonts w:ascii="Arial" w:hAnsi="Arial" w:cs="Times New Roman"/>
          <w:color w:val="000000"/>
        </w:rPr>
        <w:t>public health</w:t>
      </w:r>
      <w:r w:rsidR="006B46A6">
        <w:rPr>
          <w:rFonts w:ascii="Arial" w:hAnsi="Arial" w:cs="Times New Roman"/>
          <w:color w:val="000000"/>
        </w:rPr>
        <w:t xml:space="preserve"> </w:t>
      </w:r>
      <w:r w:rsidR="00A465E0">
        <w:rPr>
          <w:rFonts w:ascii="Arial" w:hAnsi="Arial" w:cs="Times New Roman"/>
          <w:color w:val="000000"/>
        </w:rPr>
        <w:t>solutions that are viable to stakeholders</w:t>
      </w:r>
      <w:r w:rsidR="0000068F">
        <w:rPr>
          <w:rFonts w:ascii="Arial" w:hAnsi="Arial" w:cs="Times New Roman"/>
          <w:color w:val="000000"/>
        </w:rPr>
        <w:t xml:space="preserve">. </w:t>
      </w:r>
      <w:r w:rsidR="00AD2383">
        <w:rPr>
          <w:rFonts w:ascii="Arial" w:hAnsi="Arial" w:cs="Times New Roman"/>
          <w:color w:val="000000"/>
        </w:rPr>
        <w:t>I wi</w:t>
      </w:r>
      <w:r w:rsidR="008F60A7">
        <w:rPr>
          <w:rFonts w:ascii="Arial" w:hAnsi="Arial" w:cs="Times New Roman"/>
          <w:color w:val="000000"/>
        </w:rPr>
        <w:t>ll recruit graduate students</w:t>
      </w:r>
      <w:r w:rsidR="00AD2383">
        <w:rPr>
          <w:rFonts w:ascii="Arial" w:hAnsi="Arial" w:cs="Times New Roman"/>
          <w:color w:val="000000"/>
        </w:rPr>
        <w:t xml:space="preserve"> to tackle research </w:t>
      </w:r>
      <w:r w:rsidR="00497D99">
        <w:rPr>
          <w:rFonts w:ascii="Arial" w:hAnsi="Arial" w:cs="Times New Roman"/>
          <w:color w:val="000000"/>
        </w:rPr>
        <w:t>projects</w:t>
      </w:r>
      <w:r w:rsidR="005F083B">
        <w:rPr>
          <w:rFonts w:ascii="Arial" w:hAnsi="Arial" w:cs="Times New Roman"/>
          <w:color w:val="000000"/>
        </w:rPr>
        <w:t>:</w:t>
      </w:r>
      <w:r w:rsidR="002059F7">
        <w:rPr>
          <w:rFonts w:ascii="Arial" w:hAnsi="Arial" w:cs="Times New Roman"/>
          <w:color w:val="000000"/>
        </w:rPr>
        <w:t xml:space="preserve"> (1)</w:t>
      </w:r>
      <w:r w:rsidR="00497D99">
        <w:rPr>
          <w:rFonts w:ascii="Arial" w:hAnsi="Arial" w:cs="Times New Roman"/>
          <w:color w:val="000000"/>
        </w:rPr>
        <w:t xml:space="preserve"> in food</w:t>
      </w:r>
      <w:r w:rsidR="004F68C0">
        <w:rPr>
          <w:rFonts w:ascii="Arial" w:hAnsi="Arial" w:cs="Times New Roman"/>
          <w:color w:val="000000"/>
        </w:rPr>
        <w:t xml:space="preserve"> and agriculture</w:t>
      </w:r>
      <w:r w:rsidR="00497D99">
        <w:rPr>
          <w:rFonts w:ascii="Arial" w:hAnsi="Arial" w:cs="Times New Roman"/>
          <w:color w:val="000000"/>
        </w:rPr>
        <w:t xml:space="preserve"> </w:t>
      </w:r>
      <w:r w:rsidR="006D27CB">
        <w:rPr>
          <w:rFonts w:ascii="Arial" w:hAnsi="Arial" w:cs="Times New Roman"/>
          <w:color w:val="000000"/>
        </w:rPr>
        <w:t>systems</w:t>
      </w:r>
      <w:r w:rsidR="006B46A6">
        <w:rPr>
          <w:rFonts w:ascii="Arial" w:hAnsi="Arial" w:cs="Times New Roman"/>
          <w:color w:val="000000"/>
        </w:rPr>
        <w:t xml:space="preserve"> </w:t>
      </w:r>
      <w:r w:rsidR="005F083B">
        <w:rPr>
          <w:rFonts w:ascii="Arial" w:hAnsi="Arial" w:cs="Times New Roman"/>
          <w:color w:val="000000"/>
        </w:rPr>
        <w:t>(climate, energy, population, water, agriculture sustainability)</w:t>
      </w:r>
      <w:r w:rsidR="00DF30DE">
        <w:rPr>
          <w:rFonts w:ascii="Arial" w:hAnsi="Arial" w:cs="Times New Roman"/>
          <w:color w:val="000000"/>
        </w:rPr>
        <w:t xml:space="preserve"> to determine where </w:t>
      </w:r>
      <w:r w:rsidR="003571ED">
        <w:rPr>
          <w:rFonts w:ascii="Arial" w:hAnsi="Arial" w:cs="Times New Roman"/>
          <w:color w:val="000000"/>
        </w:rPr>
        <w:t xml:space="preserve">future investments can mitigate </w:t>
      </w:r>
      <w:r w:rsidR="00DF30DE">
        <w:rPr>
          <w:rFonts w:ascii="Arial" w:hAnsi="Arial" w:cs="Times New Roman"/>
          <w:color w:val="000000"/>
        </w:rPr>
        <w:t xml:space="preserve">consequences; </w:t>
      </w:r>
      <w:r w:rsidR="002059F7">
        <w:rPr>
          <w:rFonts w:ascii="Arial" w:hAnsi="Arial" w:cs="Times New Roman"/>
          <w:color w:val="000000"/>
        </w:rPr>
        <w:t xml:space="preserve">(2) in </w:t>
      </w:r>
      <w:r w:rsidR="006D27CB">
        <w:rPr>
          <w:rFonts w:ascii="Arial" w:hAnsi="Arial" w:cs="Times New Roman"/>
          <w:color w:val="000000"/>
        </w:rPr>
        <w:t xml:space="preserve">biosurveillance and </w:t>
      </w:r>
      <w:r w:rsidR="002059F7">
        <w:rPr>
          <w:rFonts w:ascii="Arial" w:hAnsi="Arial" w:cs="Times New Roman"/>
          <w:color w:val="000000"/>
        </w:rPr>
        <w:t xml:space="preserve">disease emergence risk to quantify human, domestic animals, and wildlife interactions to identify </w:t>
      </w:r>
      <w:r w:rsidR="00781D3C">
        <w:rPr>
          <w:rFonts w:ascii="Arial" w:hAnsi="Arial" w:cs="Times New Roman"/>
          <w:color w:val="000000"/>
        </w:rPr>
        <w:t xml:space="preserve">and measure the effect of </w:t>
      </w:r>
      <w:r w:rsidR="006B46A6">
        <w:rPr>
          <w:rFonts w:ascii="Arial" w:hAnsi="Arial" w:cs="Times New Roman"/>
          <w:color w:val="000000"/>
        </w:rPr>
        <w:t xml:space="preserve">policy </w:t>
      </w:r>
      <w:r w:rsidR="002059F7">
        <w:rPr>
          <w:rFonts w:ascii="Arial" w:hAnsi="Arial" w:cs="Times New Roman"/>
          <w:color w:val="000000"/>
        </w:rPr>
        <w:t>mitigation solutions that reduce zoonotic disease emergence risk;</w:t>
      </w:r>
      <w:r w:rsidR="00267061">
        <w:rPr>
          <w:rFonts w:ascii="Arial" w:hAnsi="Arial" w:cs="Times New Roman"/>
          <w:color w:val="000000"/>
        </w:rPr>
        <w:t xml:space="preserve"> </w:t>
      </w:r>
      <w:r w:rsidR="00781D3C">
        <w:rPr>
          <w:rFonts w:ascii="Arial" w:hAnsi="Arial" w:cs="Times New Roman"/>
          <w:color w:val="000000"/>
        </w:rPr>
        <w:t>(3)</w:t>
      </w:r>
      <w:r w:rsidR="00267061">
        <w:rPr>
          <w:rFonts w:ascii="Arial" w:hAnsi="Arial" w:cs="Times New Roman"/>
          <w:color w:val="000000"/>
        </w:rPr>
        <w:t xml:space="preserve"> model</w:t>
      </w:r>
      <w:r w:rsidR="007F571B">
        <w:rPr>
          <w:rFonts w:ascii="Arial" w:hAnsi="Arial" w:cs="Times New Roman"/>
          <w:color w:val="000000"/>
        </w:rPr>
        <w:t>ing</w:t>
      </w:r>
      <w:r w:rsidR="00267061">
        <w:rPr>
          <w:rFonts w:ascii="Arial" w:hAnsi="Arial" w:cs="Times New Roman"/>
          <w:color w:val="000000"/>
        </w:rPr>
        <w:t xml:space="preserve"> public health systems to determine </w:t>
      </w:r>
      <w:r w:rsidR="0054147F">
        <w:rPr>
          <w:rFonts w:ascii="Arial" w:hAnsi="Arial" w:cs="Times New Roman"/>
          <w:color w:val="000000"/>
        </w:rPr>
        <w:t>where low cost investments can have the most imp</w:t>
      </w:r>
      <w:r w:rsidR="004F68C0">
        <w:rPr>
          <w:rFonts w:ascii="Arial" w:hAnsi="Arial" w:cs="Times New Roman"/>
          <w:color w:val="000000"/>
        </w:rPr>
        <w:t>act in reducing disease burden; and, (4) in measuring the association between behavioral health and green space</w:t>
      </w:r>
      <w:r w:rsidR="0054147F">
        <w:rPr>
          <w:rFonts w:ascii="Arial" w:hAnsi="Arial" w:cs="Times New Roman"/>
          <w:color w:val="000000"/>
        </w:rPr>
        <w:t xml:space="preserve"> </w:t>
      </w:r>
      <w:r w:rsidR="004F68C0">
        <w:rPr>
          <w:rFonts w:ascii="Arial" w:hAnsi="Arial" w:cs="Times New Roman"/>
          <w:color w:val="000000"/>
        </w:rPr>
        <w:t xml:space="preserve">in urban ecosystems. </w:t>
      </w:r>
    </w:p>
    <w:p w14:paraId="01DDD977" w14:textId="77777777" w:rsidR="002F7505" w:rsidRDefault="002F7505" w:rsidP="00C4587F">
      <w:pPr>
        <w:rPr>
          <w:rFonts w:ascii="Arial" w:hAnsi="Arial" w:cs="Times New Roman"/>
          <w:color w:val="000000"/>
        </w:rPr>
      </w:pPr>
    </w:p>
    <w:p w14:paraId="7876D6D9" w14:textId="699409DA" w:rsidR="000046E4" w:rsidRDefault="004F68C0" w:rsidP="00C4587F">
      <w:pPr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t xml:space="preserve">For example, </w:t>
      </w:r>
      <w:r w:rsidR="006B46A6">
        <w:rPr>
          <w:rFonts w:ascii="Arial" w:hAnsi="Arial" w:cs="Times New Roman"/>
          <w:color w:val="000000"/>
        </w:rPr>
        <w:t xml:space="preserve">to model public health systems, </w:t>
      </w:r>
      <w:r w:rsidR="00372C03">
        <w:rPr>
          <w:rFonts w:ascii="Arial" w:hAnsi="Arial" w:cs="Times New Roman"/>
          <w:color w:val="000000"/>
        </w:rPr>
        <w:t xml:space="preserve">I would incorporate </w:t>
      </w:r>
      <w:r w:rsidR="004A2A75">
        <w:rPr>
          <w:rFonts w:ascii="Arial" w:hAnsi="Arial" w:cs="Times New Roman"/>
          <w:color w:val="000000"/>
        </w:rPr>
        <w:t>quantitative data</w:t>
      </w:r>
      <w:r w:rsidR="00304086">
        <w:rPr>
          <w:rFonts w:ascii="Arial" w:hAnsi="Arial" w:cs="Times New Roman"/>
          <w:color w:val="000000"/>
        </w:rPr>
        <w:t xml:space="preserve"> of necessary system components (</w:t>
      </w:r>
      <w:r w:rsidR="000046E4">
        <w:rPr>
          <w:rFonts w:ascii="Arial" w:hAnsi="Arial" w:cs="Times New Roman"/>
          <w:color w:val="000000"/>
        </w:rPr>
        <w:t xml:space="preserve">i.e., </w:t>
      </w:r>
      <w:r w:rsidR="00304086">
        <w:rPr>
          <w:rFonts w:ascii="Arial" w:hAnsi="Arial" w:cs="Times New Roman"/>
          <w:color w:val="000000"/>
        </w:rPr>
        <w:t>power reliability, clean water availability, transportation systems, biosurveillance</w:t>
      </w:r>
      <w:r w:rsidR="00DE74C4">
        <w:rPr>
          <w:rFonts w:ascii="Arial" w:hAnsi="Arial" w:cs="Times New Roman"/>
          <w:color w:val="000000"/>
        </w:rPr>
        <w:t xml:space="preserve"> sensitivity and specificity, medical/veterinary</w:t>
      </w:r>
      <w:r w:rsidR="000046E4">
        <w:rPr>
          <w:rFonts w:ascii="Arial" w:hAnsi="Arial" w:cs="Times New Roman"/>
          <w:color w:val="000000"/>
        </w:rPr>
        <w:t xml:space="preserve"> </w:t>
      </w:r>
      <w:r w:rsidR="000046E4">
        <w:rPr>
          <w:rFonts w:ascii="Arial" w:hAnsi="Arial" w:cs="Times New Roman"/>
          <w:color w:val="000000"/>
        </w:rPr>
        <w:lastRenderedPageBreak/>
        <w:t>performance</w:t>
      </w:r>
      <w:r w:rsidR="00DE74C4">
        <w:rPr>
          <w:rFonts w:ascii="Arial" w:hAnsi="Arial" w:cs="Times New Roman"/>
          <w:color w:val="000000"/>
        </w:rPr>
        <w:t xml:space="preserve">, laboratory diagnostic </w:t>
      </w:r>
      <w:r w:rsidR="000046E4">
        <w:rPr>
          <w:rFonts w:ascii="Arial" w:hAnsi="Arial" w:cs="Times New Roman"/>
          <w:color w:val="000000"/>
        </w:rPr>
        <w:t>performance</w:t>
      </w:r>
      <w:r w:rsidR="00DE74C4">
        <w:rPr>
          <w:rFonts w:ascii="Arial" w:hAnsi="Arial" w:cs="Times New Roman"/>
          <w:color w:val="000000"/>
        </w:rPr>
        <w:t>, prevention strategies, and communication systems)</w:t>
      </w:r>
      <w:r w:rsidR="00372C03">
        <w:rPr>
          <w:rFonts w:ascii="Arial" w:hAnsi="Arial" w:cs="Times New Roman"/>
          <w:color w:val="000000"/>
        </w:rPr>
        <w:t xml:space="preserve"> with</w:t>
      </w:r>
      <w:r w:rsidR="004A2A75">
        <w:rPr>
          <w:rFonts w:ascii="Arial" w:hAnsi="Arial" w:cs="Times New Roman"/>
          <w:color w:val="000000"/>
        </w:rPr>
        <w:t xml:space="preserve"> surveys and interviews with </w:t>
      </w:r>
      <w:r w:rsidR="009941CF">
        <w:rPr>
          <w:rFonts w:ascii="Arial" w:hAnsi="Arial" w:cs="Times New Roman"/>
          <w:color w:val="000000"/>
        </w:rPr>
        <w:t>subject matter experts (</w:t>
      </w:r>
      <w:r w:rsidR="004A2A75">
        <w:rPr>
          <w:rFonts w:ascii="Arial" w:hAnsi="Arial" w:cs="Times New Roman"/>
          <w:color w:val="000000"/>
        </w:rPr>
        <w:t>SMEs</w:t>
      </w:r>
      <w:r w:rsidR="009941CF">
        <w:rPr>
          <w:rFonts w:ascii="Arial" w:hAnsi="Arial" w:cs="Times New Roman"/>
          <w:color w:val="000000"/>
        </w:rPr>
        <w:t>)</w:t>
      </w:r>
      <w:r w:rsidR="004A2A75">
        <w:rPr>
          <w:rFonts w:ascii="Arial" w:hAnsi="Arial" w:cs="Times New Roman"/>
          <w:color w:val="000000"/>
        </w:rPr>
        <w:t xml:space="preserve"> </w:t>
      </w:r>
      <w:r w:rsidR="00DE74C4">
        <w:rPr>
          <w:rFonts w:ascii="Arial" w:hAnsi="Arial" w:cs="Times New Roman"/>
          <w:color w:val="000000"/>
        </w:rPr>
        <w:t xml:space="preserve">to </w:t>
      </w:r>
      <w:r w:rsidR="00FE4DF0">
        <w:rPr>
          <w:rFonts w:ascii="Arial" w:hAnsi="Arial" w:cs="Times New Roman"/>
          <w:color w:val="000000"/>
        </w:rPr>
        <w:t>understand</w:t>
      </w:r>
      <w:r w:rsidR="00DE74C4">
        <w:rPr>
          <w:rFonts w:ascii="Arial" w:hAnsi="Arial" w:cs="Times New Roman"/>
          <w:color w:val="000000"/>
        </w:rPr>
        <w:t xml:space="preserve"> system functioning when empirical data are not available</w:t>
      </w:r>
      <w:r w:rsidR="004A2A75">
        <w:rPr>
          <w:rFonts w:ascii="Arial" w:hAnsi="Arial" w:cs="Times New Roman"/>
          <w:color w:val="000000"/>
        </w:rPr>
        <w:t xml:space="preserve">, and </w:t>
      </w:r>
      <w:r w:rsidR="008D3EED">
        <w:rPr>
          <w:rFonts w:ascii="Arial" w:hAnsi="Arial" w:cs="Times New Roman"/>
          <w:color w:val="000000"/>
        </w:rPr>
        <w:t xml:space="preserve">then </w:t>
      </w:r>
      <w:r w:rsidR="004A2A75">
        <w:rPr>
          <w:rFonts w:ascii="Arial" w:hAnsi="Arial" w:cs="Times New Roman"/>
          <w:color w:val="000000"/>
        </w:rPr>
        <w:t>mo</w:t>
      </w:r>
      <w:r w:rsidR="008D3EED">
        <w:rPr>
          <w:rFonts w:ascii="Arial" w:hAnsi="Arial" w:cs="Times New Roman"/>
          <w:color w:val="000000"/>
        </w:rPr>
        <w:t>del thes</w:t>
      </w:r>
      <w:r w:rsidR="00B55AB6">
        <w:rPr>
          <w:rFonts w:ascii="Arial" w:hAnsi="Arial" w:cs="Times New Roman"/>
          <w:color w:val="000000"/>
        </w:rPr>
        <w:t>e systems to measure the effectiveness</w:t>
      </w:r>
      <w:r w:rsidR="008D3EED">
        <w:rPr>
          <w:rFonts w:ascii="Arial" w:hAnsi="Arial" w:cs="Times New Roman"/>
          <w:color w:val="000000"/>
        </w:rPr>
        <w:t xml:space="preserve"> of </w:t>
      </w:r>
      <w:r w:rsidR="00B55AB6">
        <w:rPr>
          <w:rFonts w:ascii="Arial" w:hAnsi="Arial" w:cs="Times New Roman"/>
          <w:color w:val="000000"/>
        </w:rPr>
        <w:t>public health interventions</w:t>
      </w:r>
      <w:r w:rsidR="0000068F">
        <w:rPr>
          <w:rFonts w:ascii="Arial" w:hAnsi="Arial" w:cs="Times New Roman"/>
          <w:color w:val="000000"/>
        </w:rPr>
        <w:t xml:space="preserve">. </w:t>
      </w:r>
      <w:r>
        <w:rPr>
          <w:rFonts w:ascii="Arial" w:hAnsi="Arial" w:cs="Times New Roman"/>
          <w:color w:val="000000"/>
        </w:rPr>
        <w:t>A</w:t>
      </w:r>
      <w:r w:rsidR="00FE4DF0">
        <w:rPr>
          <w:rFonts w:ascii="Arial" w:hAnsi="Arial" w:cs="Times New Roman"/>
          <w:color w:val="000000"/>
        </w:rPr>
        <w:t>llocating resources to mitigate influenza and developing effective policies that reduce the burden of disease is a global challenge</w:t>
      </w:r>
      <w:r w:rsidR="00B55AB6">
        <w:rPr>
          <w:rFonts w:ascii="Arial" w:hAnsi="Arial" w:cs="Times New Roman"/>
          <w:color w:val="000000"/>
        </w:rPr>
        <w:t xml:space="preserve">. </w:t>
      </w:r>
      <w:r w:rsidR="00FE4DF0">
        <w:rPr>
          <w:rFonts w:ascii="Arial" w:hAnsi="Arial" w:cs="Times New Roman"/>
          <w:color w:val="000000"/>
        </w:rPr>
        <w:t xml:space="preserve">Often times, </w:t>
      </w:r>
      <w:r w:rsidR="00B55AB6">
        <w:rPr>
          <w:rFonts w:ascii="Arial" w:hAnsi="Arial" w:cs="Times New Roman"/>
          <w:color w:val="000000"/>
        </w:rPr>
        <w:t xml:space="preserve">the amount </w:t>
      </w:r>
      <w:r w:rsidR="000046E4">
        <w:rPr>
          <w:rFonts w:ascii="Arial" w:hAnsi="Arial" w:cs="Times New Roman"/>
          <w:color w:val="000000"/>
        </w:rPr>
        <w:t xml:space="preserve">of </w:t>
      </w:r>
      <w:r w:rsidR="009941CF">
        <w:rPr>
          <w:rFonts w:ascii="Arial" w:hAnsi="Arial" w:cs="Times New Roman"/>
          <w:color w:val="000000"/>
        </w:rPr>
        <w:t xml:space="preserve">pre- and post-exposure </w:t>
      </w:r>
      <w:r w:rsidR="00FE4DF0">
        <w:rPr>
          <w:rFonts w:ascii="Arial" w:hAnsi="Arial" w:cs="Times New Roman"/>
          <w:color w:val="000000"/>
        </w:rPr>
        <w:t xml:space="preserve">antiviral prophylaxis </w:t>
      </w:r>
      <w:r w:rsidR="000046E4">
        <w:rPr>
          <w:rFonts w:ascii="Arial" w:hAnsi="Arial" w:cs="Times New Roman"/>
          <w:color w:val="000000"/>
        </w:rPr>
        <w:t>and vaccines (</w:t>
      </w:r>
      <w:r w:rsidR="00FE4DF0">
        <w:rPr>
          <w:rFonts w:ascii="Arial" w:hAnsi="Arial" w:cs="Times New Roman"/>
          <w:color w:val="000000"/>
        </w:rPr>
        <w:t>when effective</w:t>
      </w:r>
      <w:r w:rsidR="000046E4">
        <w:rPr>
          <w:rFonts w:ascii="Arial" w:hAnsi="Arial" w:cs="Times New Roman"/>
          <w:color w:val="000000"/>
        </w:rPr>
        <w:t>)</w:t>
      </w:r>
      <w:r w:rsidR="009941CF">
        <w:rPr>
          <w:rFonts w:ascii="Arial" w:hAnsi="Arial" w:cs="Times New Roman"/>
          <w:color w:val="000000"/>
        </w:rPr>
        <w:t xml:space="preserve"> and policies that reduce the contact rate in the population are the only </w:t>
      </w:r>
      <w:r w:rsidR="000046E4">
        <w:rPr>
          <w:rFonts w:ascii="Arial" w:hAnsi="Arial" w:cs="Times New Roman"/>
          <w:color w:val="000000"/>
        </w:rPr>
        <w:t>realistic intervention strategies</w:t>
      </w:r>
      <w:r w:rsidR="009941CF">
        <w:rPr>
          <w:rFonts w:ascii="Arial" w:hAnsi="Arial" w:cs="Times New Roman"/>
          <w:color w:val="000000"/>
        </w:rPr>
        <w:t xml:space="preserve"> to </w:t>
      </w:r>
      <w:r w:rsidR="000046E4">
        <w:rPr>
          <w:rFonts w:ascii="Arial" w:hAnsi="Arial" w:cs="Times New Roman"/>
          <w:color w:val="000000"/>
        </w:rPr>
        <w:t>reduce the rate of influenza transmission</w:t>
      </w:r>
      <w:r w:rsidR="0000068F">
        <w:rPr>
          <w:rFonts w:ascii="Arial" w:hAnsi="Arial" w:cs="Times New Roman"/>
          <w:color w:val="000000"/>
        </w:rPr>
        <w:t xml:space="preserve">. </w:t>
      </w:r>
      <w:r w:rsidR="009941CF">
        <w:rPr>
          <w:rFonts w:ascii="Arial" w:hAnsi="Arial" w:cs="Times New Roman"/>
          <w:color w:val="000000"/>
        </w:rPr>
        <w:t xml:space="preserve">Determining which mix of these strategies is economically feasible and clinically effective is imperative, especially when resources are scarce. </w:t>
      </w:r>
      <w:r w:rsidR="00E31C67">
        <w:rPr>
          <w:rFonts w:ascii="Arial" w:hAnsi="Arial" w:cs="Times New Roman"/>
          <w:color w:val="000000"/>
        </w:rPr>
        <w:t xml:space="preserve">The </w:t>
      </w:r>
      <w:r w:rsidR="009941CF">
        <w:rPr>
          <w:rFonts w:ascii="Arial" w:hAnsi="Arial" w:cs="Times New Roman"/>
          <w:color w:val="000000"/>
        </w:rPr>
        <w:t xml:space="preserve">integration of quantitative </w:t>
      </w:r>
      <w:r w:rsidR="00372C03">
        <w:rPr>
          <w:rFonts w:ascii="Arial" w:hAnsi="Arial" w:cs="Times New Roman"/>
          <w:color w:val="000000"/>
        </w:rPr>
        <w:t xml:space="preserve">data </w:t>
      </w:r>
      <w:r w:rsidR="009941CF">
        <w:rPr>
          <w:rFonts w:ascii="Arial" w:hAnsi="Arial" w:cs="Times New Roman"/>
          <w:color w:val="000000"/>
        </w:rPr>
        <w:t xml:space="preserve">and input from </w:t>
      </w:r>
      <w:r w:rsidR="00463841">
        <w:rPr>
          <w:rFonts w:ascii="Arial" w:hAnsi="Arial" w:cs="Times New Roman"/>
          <w:color w:val="000000"/>
        </w:rPr>
        <w:t>SMEs will be used to parameterize and feed a system dynamics model</w:t>
      </w:r>
      <w:r w:rsidR="009941CF">
        <w:rPr>
          <w:rFonts w:ascii="Arial" w:hAnsi="Arial" w:cs="Times New Roman"/>
          <w:color w:val="000000"/>
        </w:rPr>
        <w:t xml:space="preserve"> that tests the outcomes of different policy strategy mixes</w:t>
      </w:r>
      <w:r w:rsidR="000046E4">
        <w:rPr>
          <w:rFonts w:ascii="Arial" w:hAnsi="Arial" w:cs="Times New Roman"/>
          <w:color w:val="000000"/>
        </w:rPr>
        <w:t xml:space="preserve">. </w:t>
      </w:r>
      <w:r w:rsidR="00463841">
        <w:rPr>
          <w:rFonts w:ascii="Arial" w:hAnsi="Arial" w:cs="Times New Roman"/>
          <w:color w:val="000000"/>
        </w:rPr>
        <w:t>Output from the model will be analyzed using rigorous statistical methods (sensitivity, uncertainty, and robust</w:t>
      </w:r>
      <w:r w:rsidR="00372C03">
        <w:rPr>
          <w:rFonts w:ascii="Arial" w:hAnsi="Arial" w:cs="Times New Roman"/>
          <w:color w:val="000000"/>
        </w:rPr>
        <w:t>ness</w:t>
      </w:r>
      <w:r w:rsidR="00463841">
        <w:rPr>
          <w:rFonts w:ascii="Arial" w:hAnsi="Arial" w:cs="Times New Roman"/>
          <w:color w:val="000000"/>
        </w:rPr>
        <w:t xml:space="preserve"> analyses) </w:t>
      </w:r>
      <w:r w:rsidR="003D7CD1">
        <w:rPr>
          <w:rFonts w:ascii="Arial" w:hAnsi="Arial" w:cs="Times New Roman"/>
          <w:color w:val="000000"/>
        </w:rPr>
        <w:t xml:space="preserve">to quantify and determine how </w:t>
      </w:r>
      <w:r w:rsidR="009941CF">
        <w:rPr>
          <w:rFonts w:ascii="Arial" w:hAnsi="Arial" w:cs="Times New Roman"/>
          <w:color w:val="000000"/>
        </w:rPr>
        <w:t xml:space="preserve">policy interventions </w:t>
      </w:r>
      <w:r w:rsidR="003D7CD1">
        <w:rPr>
          <w:rFonts w:ascii="Arial" w:hAnsi="Arial" w:cs="Times New Roman"/>
          <w:color w:val="000000"/>
        </w:rPr>
        <w:t xml:space="preserve">can most effectively </w:t>
      </w:r>
      <w:r w:rsidR="00060AE9">
        <w:rPr>
          <w:rFonts w:ascii="Arial" w:hAnsi="Arial" w:cs="Times New Roman"/>
          <w:color w:val="000000"/>
        </w:rPr>
        <w:t xml:space="preserve">reduce </w:t>
      </w:r>
      <w:r w:rsidR="00372C03">
        <w:rPr>
          <w:rFonts w:ascii="Arial" w:hAnsi="Arial" w:cs="Times New Roman"/>
          <w:color w:val="000000"/>
        </w:rPr>
        <w:t xml:space="preserve">disease </w:t>
      </w:r>
      <w:r w:rsidR="00060AE9">
        <w:rPr>
          <w:rFonts w:ascii="Arial" w:hAnsi="Arial" w:cs="Times New Roman"/>
          <w:color w:val="000000"/>
        </w:rPr>
        <w:t xml:space="preserve">prevalence, and prevent adverse </w:t>
      </w:r>
      <w:r w:rsidR="009941CF">
        <w:rPr>
          <w:rFonts w:ascii="Arial" w:hAnsi="Arial" w:cs="Times New Roman"/>
          <w:color w:val="000000"/>
        </w:rPr>
        <w:t xml:space="preserve">influenza </w:t>
      </w:r>
      <w:r w:rsidR="0000068F">
        <w:rPr>
          <w:rFonts w:ascii="Arial" w:hAnsi="Arial" w:cs="Times New Roman"/>
          <w:color w:val="000000"/>
        </w:rPr>
        <w:t xml:space="preserve">consequences. </w:t>
      </w:r>
      <w:r w:rsidR="00227D56">
        <w:rPr>
          <w:rFonts w:ascii="Arial" w:hAnsi="Arial" w:cs="Times New Roman"/>
          <w:color w:val="000000"/>
        </w:rPr>
        <w:t>Models can be</w:t>
      </w:r>
      <w:r w:rsidR="006D27CB">
        <w:rPr>
          <w:rFonts w:ascii="Arial" w:hAnsi="Arial" w:cs="Times New Roman"/>
          <w:color w:val="000000"/>
        </w:rPr>
        <w:t xml:space="preserve"> validat</w:t>
      </w:r>
      <w:r w:rsidR="008F5AB0">
        <w:rPr>
          <w:rFonts w:ascii="Arial" w:hAnsi="Arial" w:cs="Times New Roman"/>
          <w:color w:val="000000"/>
        </w:rPr>
        <w:t>ed, verified, and evaluated</w:t>
      </w:r>
      <w:bookmarkStart w:id="0" w:name="_GoBack"/>
      <w:bookmarkEnd w:id="0"/>
      <w:r w:rsidR="006D27CB">
        <w:rPr>
          <w:rFonts w:ascii="Arial" w:hAnsi="Arial" w:cs="Times New Roman"/>
          <w:color w:val="000000"/>
        </w:rPr>
        <w:t xml:space="preserve"> </w:t>
      </w:r>
      <w:r w:rsidR="00CE298E">
        <w:rPr>
          <w:rFonts w:ascii="Arial" w:hAnsi="Arial" w:cs="Times New Roman"/>
          <w:color w:val="000000"/>
        </w:rPr>
        <w:t xml:space="preserve">by comparing model results to actual outbreaks when they occur.  </w:t>
      </w:r>
    </w:p>
    <w:p w14:paraId="34FB208A" w14:textId="77777777" w:rsidR="000046E4" w:rsidRDefault="000046E4" w:rsidP="00C4587F">
      <w:pPr>
        <w:rPr>
          <w:rFonts w:ascii="Arial" w:hAnsi="Arial" w:cs="Times New Roman"/>
          <w:color w:val="000000"/>
        </w:rPr>
      </w:pPr>
    </w:p>
    <w:p w14:paraId="10488EFB" w14:textId="408444CB" w:rsidR="00C4587F" w:rsidRDefault="009941CF" w:rsidP="00CA2037">
      <w:pPr>
        <w:tabs>
          <w:tab w:val="left" w:pos="5580"/>
        </w:tabs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t>P</w:t>
      </w:r>
      <w:r w:rsidR="00A04713">
        <w:rPr>
          <w:rFonts w:ascii="Arial" w:hAnsi="Arial" w:cs="Times New Roman"/>
          <w:color w:val="000000"/>
        </w:rPr>
        <w:t xml:space="preserve">otential funders and research collaborators for this work are: </w:t>
      </w:r>
      <w:r w:rsidR="008C761D">
        <w:rPr>
          <w:rFonts w:ascii="Arial" w:hAnsi="Arial" w:cs="Times New Roman"/>
          <w:color w:val="000000"/>
        </w:rPr>
        <w:t xml:space="preserve">CDC, DTRA, FDA, HHS, Rockefeller Foundation, NIH, NSF, </w:t>
      </w:r>
      <w:r w:rsidR="004F68C0">
        <w:rPr>
          <w:rFonts w:ascii="Arial" w:hAnsi="Arial" w:cs="Times New Roman"/>
          <w:color w:val="000000"/>
        </w:rPr>
        <w:t xml:space="preserve">USFWS, DHS, USDA FS, USDA FSIS, Gates Foundation, </w:t>
      </w:r>
      <w:r w:rsidR="009159EF">
        <w:rPr>
          <w:rFonts w:ascii="Arial" w:hAnsi="Arial" w:cs="Times New Roman"/>
          <w:color w:val="000000"/>
        </w:rPr>
        <w:t>and</w:t>
      </w:r>
      <w:r w:rsidR="008C761D">
        <w:rPr>
          <w:rFonts w:ascii="Arial" w:hAnsi="Arial" w:cs="Times New Roman"/>
          <w:color w:val="000000"/>
        </w:rPr>
        <w:t xml:space="preserve"> UN FAO</w:t>
      </w:r>
      <w:r w:rsidR="009159EF">
        <w:rPr>
          <w:rFonts w:ascii="Arial" w:hAnsi="Arial" w:cs="Times New Roman"/>
          <w:color w:val="000000"/>
        </w:rPr>
        <w:t>.</w:t>
      </w:r>
      <w:r w:rsidR="00F867D4">
        <w:rPr>
          <w:rFonts w:ascii="Arial" w:hAnsi="Arial" w:cs="Times New Roman"/>
          <w:color w:val="000000"/>
        </w:rPr>
        <w:t xml:space="preserve">  </w:t>
      </w:r>
    </w:p>
    <w:p w14:paraId="17B89817" w14:textId="13C9C13A" w:rsidR="007113D1" w:rsidRPr="002744CC" w:rsidRDefault="00C4587F" w:rsidP="007113D1">
      <w:pPr>
        <w:rPr>
          <w:rFonts w:ascii="Arial" w:hAnsi="Arial" w:cs="Times New Roman"/>
          <w:b/>
          <w:color w:val="000000"/>
        </w:rPr>
      </w:pPr>
      <w:r w:rsidRPr="00C4587F">
        <w:rPr>
          <w:rFonts w:ascii="Arial" w:eastAsia="Times New Roman" w:hAnsi="Arial" w:cs="Times New Roman"/>
        </w:rPr>
        <w:br/>
      </w:r>
      <w:r w:rsidR="00CB53EA">
        <w:rPr>
          <w:rFonts w:ascii="Arial" w:hAnsi="Arial" w:cs="Times New Roman"/>
          <w:b/>
          <w:color w:val="000000"/>
        </w:rPr>
        <w:t>Professional Network,</w:t>
      </w:r>
      <w:r w:rsidR="007113D1" w:rsidRPr="002744CC">
        <w:rPr>
          <w:rFonts w:ascii="Arial" w:hAnsi="Arial" w:cs="Times New Roman"/>
          <w:b/>
          <w:color w:val="000000"/>
        </w:rPr>
        <w:t xml:space="preserve"> </w:t>
      </w:r>
      <w:r w:rsidR="0085582E">
        <w:rPr>
          <w:rFonts w:ascii="Arial" w:hAnsi="Arial" w:cs="Times New Roman"/>
          <w:b/>
          <w:color w:val="000000"/>
        </w:rPr>
        <w:t xml:space="preserve">Research </w:t>
      </w:r>
      <w:r w:rsidR="007113D1" w:rsidRPr="002744CC">
        <w:rPr>
          <w:rFonts w:ascii="Arial" w:hAnsi="Arial" w:cs="Times New Roman"/>
          <w:b/>
          <w:color w:val="000000"/>
        </w:rPr>
        <w:t>Collaborators</w:t>
      </w:r>
      <w:r w:rsidR="00CB53EA">
        <w:rPr>
          <w:rFonts w:ascii="Arial" w:hAnsi="Arial" w:cs="Times New Roman"/>
          <w:b/>
          <w:color w:val="000000"/>
        </w:rPr>
        <w:t>, &amp; Research Funders</w:t>
      </w:r>
    </w:p>
    <w:p w14:paraId="279DEFCF" w14:textId="77777777" w:rsidR="007113D1" w:rsidRDefault="007113D1" w:rsidP="007113D1">
      <w:pPr>
        <w:rPr>
          <w:rFonts w:ascii="Arial" w:hAnsi="Arial" w:cs="Times New Roman"/>
          <w:i/>
          <w:color w:val="000000"/>
        </w:rPr>
      </w:pPr>
      <w:r w:rsidRPr="000737AE">
        <w:rPr>
          <w:rFonts w:ascii="Arial" w:hAnsi="Arial" w:cs="Times New Roman"/>
          <w:i/>
          <w:color w:val="000000"/>
        </w:rPr>
        <w:t>Academic</w:t>
      </w:r>
      <w:r w:rsidRPr="000737AE">
        <w:rPr>
          <w:rFonts w:ascii="Arial" w:hAnsi="Arial" w:cs="Times New Roman"/>
          <w:i/>
          <w:color w:val="000000"/>
        </w:rPr>
        <w:tab/>
      </w:r>
    </w:p>
    <w:p w14:paraId="07758104" w14:textId="77777777" w:rsidR="00227D56" w:rsidRDefault="00227D56" w:rsidP="007113D1">
      <w:pPr>
        <w:pStyle w:val="ListParagraph"/>
        <w:numPr>
          <w:ilvl w:val="0"/>
          <w:numId w:val="3"/>
        </w:numPr>
        <w:rPr>
          <w:ins w:id="1" w:author="Emily Silver" w:date="2014-03-31T22:33:00Z"/>
          <w:rFonts w:ascii="Arial" w:hAnsi="Arial" w:cs="Times New Roman"/>
          <w:color w:val="000000"/>
        </w:rPr>
        <w:sectPr w:rsidR="00227D56" w:rsidSect="0021085B">
          <w:footerReference w:type="even" r:id="rId7"/>
          <w:footerReference w:type="default" r:id="rId8"/>
          <w:pgSz w:w="12240" w:h="15840"/>
          <w:pgMar w:top="1440" w:right="1440" w:bottom="1440" w:left="1440" w:header="720" w:footer="720" w:gutter="0"/>
          <w:cols w:space="720"/>
        </w:sectPr>
      </w:pPr>
    </w:p>
    <w:p w14:paraId="71059F4E" w14:textId="28E7A838" w:rsidR="007113D1" w:rsidRDefault="007113D1" w:rsidP="007113D1">
      <w:pPr>
        <w:pStyle w:val="ListParagraph"/>
        <w:numPr>
          <w:ilvl w:val="0"/>
          <w:numId w:val="3"/>
        </w:numPr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lastRenderedPageBreak/>
        <w:t xml:space="preserve">Brandeis University – </w:t>
      </w:r>
      <w:r w:rsidR="0046154F">
        <w:rPr>
          <w:rFonts w:ascii="Arial" w:hAnsi="Arial" w:cs="Times New Roman"/>
          <w:color w:val="000000"/>
        </w:rPr>
        <w:t>Sustainable Working Landscapes</w:t>
      </w:r>
    </w:p>
    <w:p w14:paraId="7FBD5BA2" w14:textId="04D0C96C" w:rsidR="007113D1" w:rsidRDefault="004F68C0" w:rsidP="007113D1">
      <w:pPr>
        <w:pStyle w:val="ListParagraph"/>
        <w:numPr>
          <w:ilvl w:val="0"/>
          <w:numId w:val="3"/>
        </w:numPr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t>Columbia University – E3B and Mailman School of Public Health</w:t>
      </w:r>
    </w:p>
    <w:p w14:paraId="4CF62B7A" w14:textId="7B61BC3F" w:rsidR="00817ACE" w:rsidRDefault="00817ACE" w:rsidP="007113D1">
      <w:pPr>
        <w:pStyle w:val="ListParagraph"/>
        <w:numPr>
          <w:ilvl w:val="0"/>
          <w:numId w:val="3"/>
        </w:numPr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t xml:space="preserve">Technical University of Denmark </w:t>
      </w:r>
    </w:p>
    <w:p w14:paraId="3B728F2C" w14:textId="7D538875" w:rsidR="001509C4" w:rsidRDefault="001509C4" w:rsidP="007113D1">
      <w:pPr>
        <w:pStyle w:val="ListParagraph"/>
        <w:numPr>
          <w:ilvl w:val="0"/>
          <w:numId w:val="3"/>
        </w:numPr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t>University of California - Davis</w:t>
      </w:r>
    </w:p>
    <w:p w14:paraId="759633B1" w14:textId="77777777" w:rsidR="007113D1" w:rsidRDefault="007113D1" w:rsidP="007113D1">
      <w:pPr>
        <w:pStyle w:val="ListParagraph"/>
        <w:numPr>
          <w:ilvl w:val="0"/>
          <w:numId w:val="3"/>
        </w:numPr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lastRenderedPageBreak/>
        <w:t>University of Minnesota – CIDRAP, NCFPD, SPH, CSE, VMED</w:t>
      </w:r>
    </w:p>
    <w:p w14:paraId="163A8A8D" w14:textId="77777777" w:rsidR="007113D1" w:rsidRDefault="007113D1" w:rsidP="007113D1">
      <w:pPr>
        <w:pStyle w:val="ListParagraph"/>
        <w:numPr>
          <w:ilvl w:val="0"/>
          <w:numId w:val="3"/>
        </w:numPr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t>University of Oxford</w:t>
      </w:r>
    </w:p>
    <w:p w14:paraId="5A50CCB6" w14:textId="33D2DCEF" w:rsidR="001509C4" w:rsidRPr="001509C4" w:rsidRDefault="0046154F" w:rsidP="001509C4">
      <w:pPr>
        <w:pStyle w:val="ListParagraph"/>
        <w:numPr>
          <w:ilvl w:val="0"/>
          <w:numId w:val="3"/>
        </w:numPr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t>Stanford University</w:t>
      </w:r>
    </w:p>
    <w:p w14:paraId="5A2D2CB5" w14:textId="77777777" w:rsidR="0046154F" w:rsidRDefault="0046154F" w:rsidP="007113D1">
      <w:pPr>
        <w:rPr>
          <w:ins w:id="2" w:author="Emily Silver" w:date="2014-03-31T22:33:00Z"/>
          <w:rFonts w:ascii="Arial" w:hAnsi="Arial" w:cs="Times New Roman"/>
          <w:i/>
          <w:color w:val="000000"/>
        </w:rPr>
        <w:sectPr w:rsidR="0046154F" w:rsidSect="006251E1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</w:p>
    <w:p w14:paraId="411453B6" w14:textId="77777777" w:rsidR="006251E1" w:rsidRDefault="006251E1" w:rsidP="007113D1">
      <w:pPr>
        <w:rPr>
          <w:rFonts w:ascii="Arial" w:hAnsi="Arial" w:cs="Times New Roman"/>
          <w:i/>
          <w:color w:val="000000"/>
        </w:rPr>
      </w:pPr>
    </w:p>
    <w:p w14:paraId="1CCDADB2" w14:textId="77777777" w:rsidR="007113D1" w:rsidRDefault="007113D1" w:rsidP="007113D1">
      <w:pPr>
        <w:rPr>
          <w:rFonts w:ascii="Arial" w:hAnsi="Arial" w:cs="Times New Roman"/>
          <w:i/>
          <w:color w:val="000000"/>
        </w:rPr>
      </w:pPr>
      <w:r>
        <w:rPr>
          <w:rFonts w:ascii="Arial" w:hAnsi="Arial" w:cs="Times New Roman"/>
          <w:i/>
          <w:color w:val="000000"/>
        </w:rPr>
        <w:t>Government</w:t>
      </w:r>
    </w:p>
    <w:p w14:paraId="6A2858C0" w14:textId="77777777" w:rsidR="00227D56" w:rsidRDefault="00227D56" w:rsidP="007113D1">
      <w:pPr>
        <w:pStyle w:val="ListParagraph"/>
        <w:numPr>
          <w:ilvl w:val="0"/>
          <w:numId w:val="3"/>
        </w:numPr>
        <w:rPr>
          <w:ins w:id="3" w:author="Emily Silver" w:date="2014-03-31T22:32:00Z"/>
          <w:rFonts w:ascii="Arial" w:hAnsi="Arial" w:cs="Times New Roman"/>
          <w:color w:val="000000"/>
        </w:rPr>
        <w:sectPr w:rsidR="00227D56" w:rsidSect="00227D5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14:paraId="5A8543DC" w14:textId="77777777" w:rsidR="007113D1" w:rsidRDefault="007113D1" w:rsidP="007113D1">
      <w:pPr>
        <w:pStyle w:val="ListParagraph"/>
        <w:numPr>
          <w:ilvl w:val="0"/>
          <w:numId w:val="3"/>
        </w:numPr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lastRenderedPageBreak/>
        <w:t>Centers for Disease Control</w:t>
      </w:r>
    </w:p>
    <w:p w14:paraId="3C6E95AC" w14:textId="77777777" w:rsidR="007113D1" w:rsidRDefault="007113D1" w:rsidP="007113D1">
      <w:pPr>
        <w:pStyle w:val="ListParagraph"/>
        <w:numPr>
          <w:ilvl w:val="0"/>
          <w:numId w:val="3"/>
        </w:numPr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t>Department of Homeland Security: Sector Coordinating Council/Government Coordinating Council M</w:t>
      </w:r>
      <w:r w:rsidRPr="00BD60CB">
        <w:rPr>
          <w:rFonts w:ascii="Arial" w:hAnsi="Arial" w:cs="Times New Roman"/>
          <w:color w:val="000000"/>
        </w:rPr>
        <w:t xml:space="preserve">ember </w:t>
      </w:r>
      <w:r>
        <w:rPr>
          <w:rFonts w:ascii="Arial" w:hAnsi="Arial" w:cs="Times New Roman"/>
          <w:color w:val="000000"/>
        </w:rPr>
        <w:t>– Food and Agriculture</w:t>
      </w:r>
    </w:p>
    <w:p w14:paraId="576C1819" w14:textId="4121B69D" w:rsidR="001509C4" w:rsidRDefault="001509C4" w:rsidP="007113D1">
      <w:pPr>
        <w:pStyle w:val="ListParagraph"/>
        <w:numPr>
          <w:ilvl w:val="0"/>
          <w:numId w:val="3"/>
        </w:numPr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t>Defense Threats Reduction Agency</w:t>
      </w:r>
    </w:p>
    <w:p w14:paraId="68E55604" w14:textId="456772BC" w:rsidR="001509C4" w:rsidRDefault="001509C4" w:rsidP="007113D1">
      <w:pPr>
        <w:pStyle w:val="ListParagraph"/>
        <w:numPr>
          <w:ilvl w:val="0"/>
          <w:numId w:val="3"/>
        </w:numPr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t>Department of Defense</w:t>
      </w:r>
    </w:p>
    <w:p w14:paraId="64613F44" w14:textId="6DC4C93B" w:rsidR="00D22BE6" w:rsidRPr="00D22BE6" w:rsidRDefault="007113D1" w:rsidP="00D22BE6">
      <w:pPr>
        <w:pStyle w:val="ListParagraph"/>
        <w:numPr>
          <w:ilvl w:val="0"/>
          <w:numId w:val="3"/>
        </w:numPr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t>Food and Drug Administration – Center for Food Safety and Nutrition, Office for Regulatory Affairs, Office of Tobacco Products</w:t>
      </w:r>
    </w:p>
    <w:p w14:paraId="01C51303" w14:textId="7C26DF9B" w:rsidR="00D22BE6" w:rsidRDefault="00D22BE6" w:rsidP="007113D1">
      <w:pPr>
        <w:pStyle w:val="ListParagraph"/>
        <w:numPr>
          <w:ilvl w:val="0"/>
          <w:numId w:val="3"/>
        </w:numPr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lastRenderedPageBreak/>
        <w:t>Jordan Ministry of Health</w:t>
      </w:r>
    </w:p>
    <w:p w14:paraId="7A5D4407" w14:textId="2D244C09" w:rsidR="00D22BE6" w:rsidRDefault="00D22BE6" w:rsidP="007113D1">
      <w:pPr>
        <w:pStyle w:val="ListParagraph"/>
        <w:numPr>
          <w:ilvl w:val="0"/>
          <w:numId w:val="3"/>
        </w:numPr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t>Jordan Ministry of Agriculture</w:t>
      </w:r>
    </w:p>
    <w:p w14:paraId="6707B128" w14:textId="5C32D715" w:rsidR="00D22BE6" w:rsidRDefault="00D22BE6" w:rsidP="007113D1">
      <w:pPr>
        <w:pStyle w:val="ListParagraph"/>
        <w:numPr>
          <w:ilvl w:val="0"/>
          <w:numId w:val="3"/>
        </w:numPr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t>Jordan University of Science and Technology</w:t>
      </w:r>
    </w:p>
    <w:p w14:paraId="1CB0A643" w14:textId="77777777" w:rsidR="007113D1" w:rsidRDefault="007113D1" w:rsidP="007113D1">
      <w:pPr>
        <w:pStyle w:val="ListParagraph"/>
        <w:numPr>
          <w:ilvl w:val="0"/>
          <w:numId w:val="3"/>
        </w:numPr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t>Health and Human Services</w:t>
      </w:r>
    </w:p>
    <w:p w14:paraId="3FE70D9D" w14:textId="6AE85346" w:rsidR="007113D1" w:rsidRDefault="007113D1" w:rsidP="007113D1">
      <w:pPr>
        <w:pStyle w:val="ListParagraph"/>
        <w:numPr>
          <w:ilvl w:val="0"/>
          <w:numId w:val="3"/>
        </w:numPr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t xml:space="preserve">Health and Human Services: Sector Coordinating Council/Government </w:t>
      </w:r>
      <w:r w:rsidRPr="00EB5F09">
        <w:rPr>
          <w:rFonts w:ascii="Arial" w:hAnsi="Arial" w:cs="Times New Roman"/>
          <w:color w:val="000000"/>
        </w:rPr>
        <w:t xml:space="preserve">Coordinating </w:t>
      </w:r>
      <w:r w:rsidR="001509C4">
        <w:rPr>
          <w:rFonts w:ascii="Arial" w:hAnsi="Arial" w:cs="Times New Roman"/>
          <w:color w:val="000000"/>
        </w:rPr>
        <w:t xml:space="preserve">Member </w:t>
      </w:r>
      <w:r w:rsidRPr="00EB5F09">
        <w:rPr>
          <w:rFonts w:ascii="Arial" w:hAnsi="Arial" w:cs="Times New Roman"/>
          <w:color w:val="000000"/>
        </w:rPr>
        <w:t>– Public Health and Healthcare</w:t>
      </w:r>
    </w:p>
    <w:p w14:paraId="1E021F7F" w14:textId="77777777" w:rsidR="007113D1" w:rsidRDefault="007113D1" w:rsidP="007113D1">
      <w:pPr>
        <w:pStyle w:val="ListParagraph"/>
        <w:numPr>
          <w:ilvl w:val="0"/>
          <w:numId w:val="3"/>
        </w:numPr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t xml:space="preserve">Los Alamos National Laboratory </w:t>
      </w:r>
    </w:p>
    <w:p w14:paraId="527F0E59" w14:textId="77777777" w:rsidR="007113D1" w:rsidRPr="00390CDD" w:rsidRDefault="007113D1" w:rsidP="007113D1">
      <w:pPr>
        <w:pStyle w:val="ListParagraph"/>
        <w:numPr>
          <w:ilvl w:val="0"/>
          <w:numId w:val="3"/>
        </w:numPr>
        <w:rPr>
          <w:rFonts w:ascii="Arial" w:hAnsi="Arial" w:cs="Times New Roman"/>
          <w:color w:val="000000"/>
        </w:rPr>
      </w:pPr>
      <w:r w:rsidRPr="00390CDD">
        <w:rPr>
          <w:rFonts w:ascii="Arial" w:hAnsi="Arial" w:cs="Times New Roman"/>
          <w:color w:val="000000"/>
        </w:rPr>
        <w:t>National Institutes of Health - N</w:t>
      </w:r>
      <w:r w:rsidRPr="00390CDD">
        <w:rPr>
          <w:rFonts w:ascii="Arial" w:eastAsia="Times New Roman" w:hAnsi="Arial" w:cs="Arial"/>
          <w:color w:val="222222"/>
          <w:shd w:val="clear" w:color="auto" w:fill="FFFFFF"/>
        </w:rPr>
        <w:t>ational Institute of Environmental Health Sciences</w:t>
      </w:r>
      <w:r>
        <w:rPr>
          <w:rFonts w:ascii="Arial" w:eastAsia="Times New Roman" w:hAnsi="Arial" w:cs="Arial"/>
          <w:color w:val="222222"/>
          <w:shd w:val="clear" w:color="auto" w:fill="FFFFFF"/>
        </w:rPr>
        <w:t xml:space="preserve">, </w:t>
      </w:r>
      <w:r>
        <w:rPr>
          <w:rFonts w:ascii="Arial" w:eastAsia="Times New Roman" w:hAnsi="Arial" w:cs="Arial"/>
          <w:color w:val="222222"/>
          <w:shd w:val="clear" w:color="auto" w:fill="FFFFFF"/>
        </w:rPr>
        <w:lastRenderedPageBreak/>
        <w:t>National Institute of General Medical Sciences</w:t>
      </w:r>
    </w:p>
    <w:p w14:paraId="6F56438C" w14:textId="77777777" w:rsidR="007113D1" w:rsidRDefault="007113D1" w:rsidP="007113D1">
      <w:pPr>
        <w:pStyle w:val="ListParagraph"/>
        <w:numPr>
          <w:ilvl w:val="0"/>
          <w:numId w:val="3"/>
        </w:numPr>
        <w:rPr>
          <w:rFonts w:ascii="Arial" w:hAnsi="Arial" w:cs="Times New Roman"/>
          <w:color w:val="000000"/>
        </w:rPr>
      </w:pPr>
      <w:r w:rsidRPr="009C56B0">
        <w:rPr>
          <w:rFonts w:ascii="Arial" w:hAnsi="Arial" w:cs="Times New Roman"/>
          <w:color w:val="000000"/>
        </w:rPr>
        <w:t>Sandia National Laboratories</w:t>
      </w:r>
    </w:p>
    <w:p w14:paraId="5A574EC4" w14:textId="09E19AE2" w:rsidR="004F5C44" w:rsidRDefault="004F5C44" w:rsidP="00D22BE6">
      <w:pPr>
        <w:pStyle w:val="ListParagraph"/>
        <w:numPr>
          <w:ilvl w:val="0"/>
          <w:numId w:val="3"/>
        </w:numPr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t>Sudan Ministry of Health</w:t>
      </w:r>
    </w:p>
    <w:p w14:paraId="46EB9496" w14:textId="77777777" w:rsidR="001509C4" w:rsidRDefault="007113D1" w:rsidP="00D22BE6">
      <w:pPr>
        <w:pStyle w:val="ListParagraph"/>
        <w:numPr>
          <w:ilvl w:val="0"/>
          <w:numId w:val="3"/>
        </w:numPr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t xml:space="preserve">United Stated Department of Agriculture – Economic Research </w:t>
      </w:r>
    </w:p>
    <w:p w14:paraId="721556E7" w14:textId="56B025BE" w:rsidR="00227D56" w:rsidRPr="00D22BE6" w:rsidRDefault="007113D1" w:rsidP="00D22BE6">
      <w:pPr>
        <w:pStyle w:val="ListParagraph"/>
        <w:numPr>
          <w:ilvl w:val="0"/>
          <w:numId w:val="3"/>
        </w:numPr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lastRenderedPageBreak/>
        <w:t>Service, Foreign Agriculture Service</w:t>
      </w:r>
    </w:p>
    <w:p w14:paraId="2EFF78CA" w14:textId="5CF0684E" w:rsidR="004F5C44" w:rsidRDefault="00D22BE6" w:rsidP="004F5C44">
      <w:pPr>
        <w:pStyle w:val="ListParagraph"/>
        <w:numPr>
          <w:ilvl w:val="0"/>
          <w:numId w:val="3"/>
        </w:numPr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t>University of Khartoum</w:t>
      </w:r>
    </w:p>
    <w:p w14:paraId="0DDE5314" w14:textId="403018D7" w:rsidR="004F5C44" w:rsidRDefault="004F5C44" w:rsidP="004F5C44">
      <w:pPr>
        <w:pStyle w:val="ListParagraph"/>
        <w:numPr>
          <w:ilvl w:val="0"/>
          <w:numId w:val="3"/>
        </w:numPr>
        <w:rPr>
          <w:rFonts w:ascii="Arial" w:hAnsi="Arial" w:cs="Times New Roman"/>
          <w:color w:val="000000"/>
        </w:rPr>
      </w:pPr>
      <w:r w:rsidRPr="004F5C44">
        <w:rPr>
          <w:rFonts w:ascii="Arial" w:hAnsi="Arial" w:cs="Times New Roman"/>
          <w:color w:val="000000"/>
        </w:rPr>
        <w:t>U</w:t>
      </w:r>
      <w:r>
        <w:rPr>
          <w:rFonts w:ascii="Arial" w:hAnsi="Arial" w:cs="Times New Roman"/>
          <w:color w:val="000000"/>
        </w:rPr>
        <w:t>SAID – Emerging Pandemic Threats</w:t>
      </w:r>
    </w:p>
    <w:p w14:paraId="6DE72465" w14:textId="77777777" w:rsidR="001509C4" w:rsidRPr="001509C4" w:rsidRDefault="001509C4" w:rsidP="001509C4">
      <w:pPr>
        <w:rPr>
          <w:rFonts w:ascii="Arial" w:hAnsi="Arial" w:cs="Times New Roman"/>
          <w:color w:val="000000"/>
        </w:rPr>
        <w:sectPr w:rsidR="001509C4" w:rsidRPr="001509C4" w:rsidSect="006251E1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</w:p>
    <w:p w14:paraId="1593A753" w14:textId="28E19B73" w:rsidR="007113D1" w:rsidRDefault="007113D1" w:rsidP="007113D1">
      <w:pPr>
        <w:tabs>
          <w:tab w:val="left" w:pos="1220"/>
        </w:tabs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lastRenderedPageBreak/>
        <w:tab/>
      </w:r>
    </w:p>
    <w:p w14:paraId="5C86E33B" w14:textId="77777777" w:rsidR="007113D1" w:rsidRDefault="007113D1" w:rsidP="007113D1">
      <w:pPr>
        <w:rPr>
          <w:rFonts w:ascii="Arial" w:hAnsi="Arial" w:cs="Times New Roman"/>
          <w:i/>
          <w:color w:val="000000"/>
        </w:rPr>
      </w:pPr>
      <w:r>
        <w:rPr>
          <w:rFonts w:ascii="Arial" w:hAnsi="Arial" w:cs="Times New Roman"/>
          <w:i/>
          <w:color w:val="000000"/>
        </w:rPr>
        <w:t>Private &amp; Non-Governmental Organizations</w:t>
      </w:r>
    </w:p>
    <w:p w14:paraId="1E5A19FE" w14:textId="77777777" w:rsidR="00227D56" w:rsidRDefault="00227D56" w:rsidP="007113D1">
      <w:pPr>
        <w:pStyle w:val="ListParagraph"/>
        <w:numPr>
          <w:ilvl w:val="0"/>
          <w:numId w:val="5"/>
        </w:numPr>
        <w:rPr>
          <w:ins w:id="4" w:author="Emily Silver" w:date="2014-03-31T22:32:00Z"/>
          <w:rFonts w:ascii="Arial" w:hAnsi="Arial" w:cs="Times New Roman"/>
          <w:color w:val="000000"/>
        </w:rPr>
        <w:sectPr w:rsidR="00227D56" w:rsidSect="00227D5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14:paraId="19CF7072" w14:textId="77777777" w:rsidR="007113D1" w:rsidRPr="005D31FA" w:rsidRDefault="007113D1" w:rsidP="007113D1">
      <w:pPr>
        <w:pStyle w:val="ListParagraph"/>
        <w:numPr>
          <w:ilvl w:val="0"/>
          <w:numId w:val="5"/>
        </w:numPr>
        <w:rPr>
          <w:rFonts w:ascii="Arial" w:hAnsi="Arial" w:cs="Times New Roman"/>
          <w:i/>
          <w:color w:val="000000"/>
        </w:rPr>
      </w:pPr>
      <w:r>
        <w:rPr>
          <w:rFonts w:ascii="Arial" w:hAnsi="Arial" w:cs="Times New Roman"/>
          <w:color w:val="000000"/>
        </w:rPr>
        <w:lastRenderedPageBreak/>
        <w:t>Distributed Information Technologies, Inc.</w:t>
      </w:r>
    </w:p>
    <w:p w14:paraId="46199177" w14:textId="77777777" w:rsidR="007113D1" w:rsidRPr="0091644B" w:rsidRDefault="007113D1" w:rsidP="007113D1">
      <w:pPr>
        <w:pStyle w:val="ListParagraph"/>
        <w:numPr>
          <w:ilvl w:val="0"/>
          <w:numId w:val="5"/>
        </w:numPr>
        <w:rPr>
          <w:rFonts w:ascii="Arial" w:hAnsi="Arial" w:cs="Times New Roman"/>
          <w:i/>
          <w:color w:val="000000"/>
        </w:rPr>
      </w:pPr>
      <w:r>
        <w:rPr>
          <w:rFonts w:ascii="Arial" w:hAnsi="Arial" w:cs="Times New Roman"/>
          <w:color w:val="000000"/>
        </w:rPr>
        <w:t>Food and Agriculture Organization of the United Nations</w:t>
      </w:r>
    </w:p>
    <w:p w14:paraId="1E687808" w14:textId="41C31983" w:rsidR="007113D1" w:rsidRPr="0091644B" w:rsidRDefault="007113D1" w:rsidP="007113D1">
      <w:pPr>
        <w:pStyle w:val="ListParagraph"/>
        <w:numPr>
          <w:ilvl w:val="0"/>
          <w:numId w:val="5"/>
        </w:numPr>
        <w:rPr>
          <w:rFonts w:ascii="Arial" w:hAnsi="Arial" w:cs="Times New Roman"/>
          <w:i/>
          <w:color w:val="000000"/>
        </w:rPr>
      </w:pPr>
      <w:r w:rsidRPr="0091644B">
        <w:rPr>
          <w:rFonts w:ascii="Arial" w:hAnsi="Arial" w:cs="Times New Roman"/>
          <w:color w:val="000000"/>
        </w:rPr>
        <w:t>Grocers Manufacture</w:t>
      </w:r>
      <w:r w:rsidR="00AD0ECF">
        <w:rPr>
          <w:rFonts w:ascii="Arial" w:hAnsi="Arial" w:cs="Times New Roman"/>
          <w:color w:val="000000"/>
        </w:rPr>
        <w:t>r</w:t>
      </w:r>
      <w:r w:rsidRPr="0091644B">
        <w:rPr>
          <w:rFonts w:ascii="Arial" w:hAnsi="Arial" w:cs="Times New Roman"/>
          <w:color w:val="000000"/>
        </w:rPr>
        <w:t>s Association</w:t>
      </w:r>
    </w:p>
    <w:p w14:paraId="49B60965" w14:textId="79542311" w:rsidR="007113D1" w:rsidRPr="005144A0" w:rsidRDefault="007113D1" w:rsidP="007113D1">
      <w:pPr>
        <w:pStyle w:val="ListParagraph"/>
        <w:numPr>
          <w:ilvl w:val="0"/>
          <w:numId w:val="5"/>
        </w:numPr>
        <w:rPr>
          <w:rFonts w:ascii="Arial" w:hAnsi="Arial" w:cs="Times New Roman"/>
          <w:i/>
          <w:color w:val="000000"/>
        </w:rPr>
      </w:pPr>
      <w:r w:rsidRPr="0091644B">
        <w:rPr>
          <w:rFonts w:ascii="Arial" w:hAnsi="Arial" w:cs="Times New Roman"/>
          <w:color w:val="000000"/>
        </w:rPr>
        <w:t>Pepsi</w:t>
      </w:r>
      <w:r w:rsidR="00D74D80">
        <w:rPr>
          <w:rFonts w:ascii="Arial" w:hAnsi="Arial" w:cs="Times New Roman"/>
          <w:color w:val="000000"/>
        </w:rPr>
        <w:t>Co</w:t>
      </w:r>
      <w:r w:rsidRPr="0091644B">
        <w:rPr>
          <w:rFonts w:ascii="Arial" w:hAnsi="Arial" w:cs="Times New Roman"/>
          <w:color w:val="000000"/>
        </w:rPr>
        <w:t>, Inc.</w:t>
      </w:r>
    </w:p>
    <w:p w14:paraId="70808E10" w14:textId="0ED6EF6E" w:rsidR="005144A0" w:rsidRPr="0091644B" w:rsidRDefault="005144A0" w:rsidP="007113D1">
      <w:pPr>
        <w:pStyle w:val="ListParagraph"/>
        <w:numPr>
          <w:ilvl w:val="0"/>
          <w:numId w:val="5"/>
        </w:numPr>
        <w:rPr>
          <w:rFonts w:ascii="Arial" w:hAnsi="Arial" w:cs="Times New Roman"/>
          <w:i/>
          <w:color w:val="000000"/>
        </w:rPr>
      </w:pPr>
      <w:r>
        <w:rPr>
          <w:rFonts w:ascii="Arial" w:hAnsi="Arial" w:cs="Times New Roman"/>
          <w:color w:val="000000"/>
        </w:rPr>
        <w:lastRenderedPageBreak/>
        <w:t>ProMED Mail</w:t>
      </w:r>
    </w:p>
    <w:p w14:paraId="6793492C" w14:textId="77777777" w:rsidR="007113D1" w:rsidRPr="005D31FA" w:rsidRDefault="007113D1" w:rsidP="007113D1">
      <w:pPr>
        <w:pStyle w:val="ListParagraph"/>
        <w:numPr>
          <w:ilvl w:val="0"/>
          <w:numId w:val="5"/>
        </w:numPr>
        <w:rPr>
          <w:rFonts w:ascii="Arial" w:hAnsi="Arial" w:cs="Times New Roman"/>
          <w:i/>
          <w:color w:val="000000"/>
        </w:rPr>
      </w:pPr>
      <w:r w:rsidRPr="0091644B">
        <w:rPr>
          <w:rFonts w:ascii="Arial" w:hAnsi="Arial" w:cs="Times New Roman"/>
          <w:color w:val="000000"/>
        </w:rPr>
        <w:t xml:space="preserve">United Health Group, Inc. </w:t>
      </w:r>
    </w:p>
    <w:p w14:paraId="186B02E4" w14:textId="77777777" w:rsidR="007113D1" w:rsidRDefault="007113D1" w:rsidP="007113D1">
      <w:pPr>
        <w:pStyle w:val="ListParagraph"/>
        <w:numPr>
          <w:ilvl w:val="0"/>
          <w:numId w:val="5"/>
        </w:numPr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t>World Health Organization</w:t>
      </w:r>
    </w:p>
    <w:p w14:paraId="2346CD94" w14:textId="6E497A9C" w:rsidR="0046154F" w:rsidRDefault="0046154F" w:rsidP="007113D1">
      <w:pPr>
        <w:pStyle w:val="ListParagraph"/>
        <w:numPr>
          <w:ilvl w:val="0"/>
          <w:numId w:val="5"/>
        </w:numPr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t>International Society for Disease Surveillance</w:t>
      </w:r>
    </w:p>
    <w:p w14:paraId="7F15B1C3" w14:textId="7E517973" w:rsidR="007C4217" w:rsidRPr="007D3ECE" w:rsidRDefault="007C4217" w:rsidP="007113D1">
      <w:pPr>
        <w:pStyle w:val="ListParagraph"/>
        <w:numPr>
          <w:ilvl w:val="0"/>
          <w:numId w:val="5"/>
        </w:numPr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t>International Society for Infectious Diseases</w:t>
      </w:r>
    </w:p>
    <w:p w14:paraId="2BE35952" w14:textId="6280B7BD" w:rsidR="007C4217" w:rsidRDefault="007C4217" w:rsidP="00C4587F">
      <w:pPr>
        <w:rPr>
          <w:ins w:id="5" w:author="Emily Silver" w:date="2014-03-31T22:32:00Z"/>
          <w:rFonts w:ascii="Arial" w:eastAsia="Times New Roman" w:hAnsi="Arial" w:cs="Times New Roman"/>
        </w:rPr>
        <w:sectPr w:rsidR="007C4217" w:rsidSect="006251E1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</w:p>
    <w:p w14:paraId="304CC989" w14:textId="01A3E0D8" w:rsidR="00C4587F" w:rsidRPr="0040057D" w:rsidRDefault="00C4587F" w:rsidP="0040057D">
      <w:pPr>
        <w:rPr>
          <w:rFonts w:ascii="Arial" w:hAnsi="Arial" w:cs="Arial"/>
        </w:rPr>
      </w:pPr>
    </w:p>
    <w:p w14:paraId="1035CF0B" w14:textId="7669E672" w:rsidR="004F5C44" w:rsidRPr="004F5C44" w:rsidRDefault="004F5C44" w:rsidP="0040057D">
      <w:pPr>
        <w:ind w:left="720" w:hanging="720"/>
        <w:rPr>
          <w:rFonts w:ascii="Arial" w:hAnsi="Arial" w:cs="Arial"/>
          <w:b/>
        </w:rPr>
      </w:pPr>
      <w:r w:rsidRPr="004F5C44">
        <w:rPr>
          <w:rFonts w:ascii="Arial" w:hAnsi="Arial" w:cs="Arial"/>
          <w:b/>
        </w:rPr>
        <w:t>Selected Publications</w:t>
      </w:r>
    </w:p>
    <w:p w14:paraId="7B5491CA" w14:textId="77777777" w:rsidR="004F5C44" w:rsidRDefault="004F5C44" w:rsidP="0040057D">
      <w:pPr>
        <w:ind w:left="720" w:hanging="720"/>
        <w:rPr>
          <w:rFonts w:ascii="Arial" w:hAnsi="Arial" w:cs="Arial"/>
        </w:rPr>
      </w:pPr>
    </w:p>
    <w:p w14:paraId="692EAEDB" w14:textId="7728AE35" w:rsidR="006251E1" w:rsidRPr="0040057D" w:rsidRDefault="006251E1" w:rsidP="0040057D">
      <w:pPr>
        <w:ind w:left="720" w:hanging="720"/>
        <w:rPr>
          <w:rFonts w:ascii="Arial" w:hAnsi="Arial" w:cs="Arial"/>
        </w:rPr>
      </w:pPr>
      <w:r w:rsidRPr="0040057D">
        <w:rPr>
          <w:rFonts w:ascii="Arial" w:hAnsi="Arial" w:cs="Arial"/>
        </w:rPr>
        <w:t>Huff, A. G., Kircher, A., Hoffman, J., &amp; Kennedy, S. P. (2013</w:t>
      </w:r>
      <w:r w:rsidR="00D40742">
        <w:rPr>
          <w:rFonts w:ascii="Arial" w:hAnsi="Arial" w:cs="Arial"/>
        </w:rPr>
        <w:t>A</w:t>
      </w:r>
      <w:r w:rsidRPr="0040057D">
        <w:rPr>
          <w:rFonts w:ascii="Arial" w:hAnsi="Arial" w:cs="Arial"/>
        </w:rPr>
        <w:t xml:space="preserve">). The development and use of the Food and Agriculture Systems Criticality Assessment Tool (FASCAT), </w:t>
      </w:r>
      <w:r w:rsidRPr="00DA3ACA">
        <w:rPr>
          <w:rFonts w:ascii="Arial" w:hAnsi="Arial" w:cs="Arial"/>
          <w:i/>
        </w:rPr>
        <w:t>Food Protection Trends, 33, 218-223.</w:t>
      </w:r>
    </w:p>
    <w:p w14:paraId="1819415C" w14:textId="769EA88E" w:rsidR="006251E1" w:rsidRDefault="006251E1" w:rsidP="0040057D">
      <w:pPr>
        <w:ind w:left="720" w:hanging="720"/>
        <w:rPr>
          <w:rFonts w:ascii="Arial" w:hAnsi="Arial" w:cs="Arial"/>
        </w:rPr>
      </w:pPr>
      <w:r w:rsidRPr="0040057D">
        <w:rPr>
          <w:rFonts w:ascii="Arial" w:hAnsi="Arial" w:cs="Arial"/>
        </w:rPr>
        <w:t xml:space="preserve">Huff, A. G., Hodges, J. </w:t>
      </w:r>
      <w:r w:rsidR="00D40742">
        <w:rPr>
          <w:rFonts w:ascii="Arial" w:hAnsi="Arial" w:cs="Arial"/>
        </w:rPr>
        <w:t>Kircher, A., &amp; Kennedy, S. (2013B</w:t>
      </w:r>
      <w:r w:rsidRPr="0040057D">
        <w:rPr>
          <w:rFonts w:ascii="Arial" w:hAnsi="Arial" w:cs="Arial"/>
        </w:rPr>
        <w:t>). State officials’ perceptions of Food and Agriculture Sector Criticality Assessment Tool (FASCAT), food-system risk, and food defense funding</w:t>
      </w:r>
      <w:r w:rsidRPr="00174431">
        <w:rPr>
          <w:rFonts w:ascii="Arial" w:hAnsi="Arial" w:cs="Arial"/>
          <w:i/>
        </w:rPr>
        <w:t>. Journal of Homeland Security and Emergency Management, 0,</w:t>
      </w:r>
      <w:r w:rsidRPr="0040057D">
        <w:rPr>
          <w:rFonts w:ascii="Arial" w:hAnsi="Arial" w:cs="Arial"/>
        </w:rPr>
        <w:t xml:space="preserve"> 1-16.</w:t>
      </w:r>
    </w:p>
    <w:p w14:paraId="192D5AA8" w14:textId="706E2350" w:rsidR="005026C7" w:rsidRPr="0040057D" w:rsidRDefault="005026C7" w:rsidP="0040057D">
      <w:pPr>
        <w:ind w:left="720" w:hanging="720"/>
        <w:rPr>
          <w:rFonts w:ascii="Arial" w:hAnsi="Arial" w:cs="Arial"/>
        </w:rPr>
      </w:pPr>
      <w:r w:rsidRPr="0040057D">
        <w:rPr>
          <w:rFonts w:ascii="Arial" w:hAnsi="Arial" w:cs="Arial"/>
        </w:rPr>
        <w:t>Huff, A. G., Kircher, A., Hoffman, J., &amp; Kennedy, S. P. (</w:t>
      </w:r>
      <w:r w:rsidR="000B555D">
        <w:rPr>
          <w:rFonts w:ascii="Arial" w:hAnsi="Arial" w:cs="Arial"/>
        </w:rPr>
        <w:t>2014</w:t>
      </w:r>
      <w:r w:rsidRPr="0040057D">
        <w:rPr>
          <w:rFonts w:ascii="Arial" w:hAnsi="Arial" w:cs="Arial"/>
        </w:rPr>
        <w:t xml:space="preserve">). Criticality Spatial Analysis </w:t>
      </w:r>
      <w:r>
        <w:rPr>
          <w:rFonts w:ascii="Arial" w:hAnsi="Arial" w:cs="Arial"/>
        </w:rPr>
        <w:t>(</w:t>
      </w:r>
      <w:r w:rsidRPr="0040057D">
        <w:rPr>
          <w:rFonts w:ascii="Arial" w:hAnsi="Arial" w:cs="Arial"/>
        </w:rPr>
        <w:t>CRISTAL). Filed by the University of Min</w:t>
      </w:r>
      <w:r>
        <w:rPr>
          <w:rFonts w:ascii="Arial" w:hAnsi="Arial" w:cs="Arial"/>
        </w:rPr>
        <w:t>nesota. Patent number 61784675.</w:t>
      </w:r>
    </w:p>
    <w:p w14:paraId="0CDC5BF9" w14:textId="7CC28299" w:rsidR="00A356A4" w:rsidRPr="004F5C44" w:rsidRDefault="006251E1" w:rsidP="0040057D">
      <w:pPr>
        <w:ind w:left="720" w:hanging="720"/>
        <w:rPr>
          <w:rFonts w:ascii="Arial" w:hAnsi="Arial" w:cs="Arial"/>
          <w:i/>
        </w:rPr>
      </w:pPr>
      <w:r w:rsidRPr="0040057D">
        <w:rPr>
          <w:rFonts w:ascii="Arial" w:hAnsi="Arial" w:cs="Arial"/>
        </w:rPr>
        <w:t>Huff, A. G., Hodges, J., Kennedy, S. P., &amp; Kircher, A. (</w:t>
      </w:r>
      <w:r w:rsidR="004F5C44">
        <w:rPr>
          <w:rFonts w:ascii="Arial" w:hAnsi="Arial" w:cs="Arial"/>
        </w:rPr>
        <w:t>2015</w:t>
      </w:r>
      <w:r w:rsidRPr="0040057D">
        <w:rPr>
          <w:rFonts w:ascii="Arial" w:hAnsi="Arial" w:cs="Arial"/>
        </w:rPr>
        <w:t xml:space="preserve">). Analysis of the Food and Agriculture Systems Criticality Assessment Tool (FASCAT) and collected data. </w:t>
      </w:r>
      <w:r w:rsidRPr="00174431">
        <w:rPr>
          <w:rFonts w:ascii="Arial" w:hAnsi="Arial" w:cs="Arial"/>
          <w:i/>
        </w:rPr>
        <w:t>Risk Analysis</w:t>
      </w:r>
      <w:r w:rsidR="004F5C44">
        <w:rPr>
          <w:rFonts w:ascii="Arial" w:hAnsi="Arial" w:cs="Arial"/>
        </w:rPr>
        <w:t xml:space="preserve">, </w:t>
      </w:r>
      <w:r w:rsidR="004F5C44">
        <w:rPr>
          <w:rFonts w:ascii="Arial" w:hAnsi="Arial" w:cs="Arial"/>
          <w:i/>
        </w:rPr>
        <w:t xml:space="preserve">35, </w:t>
      </w:r>
      <w:r w:rsidR="004F5C44" w:rsidRPr="004F5C44">
        <w:rPr>
          <w:rFonts w:ascii="Arial" w:hAnsi="Arial" w:cs="Arial"/>
        </w:rPr>
        <w:t>1448-1467</w:t>
      </w:r>
      <w:r w:rsidR="004F5C44">
        <w:rPr>
          <w:rFonts w:ascii="Arial" w:hAnsi="Arial" w:cs="Arial"/>
          <w:i/>
        </w:rPr>
        <w:t>.</w:t>
      </w:r>
    </w:p>
    <w:sectPr w:rsidR="00A356A4" w:rsidRPr="004F5C44" w:rsidSect="00227D56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C2CD08" w14:textId="77777777" w:rsidR="0070584C" w:rsidRDefault="0070584C" w:rsidP="00773C0B">
      <w:r>
        <w:separator/>
      </w:r>
    </w:p>
  </w:endnote>
  <w:endnote w:type="continuationSeparator" w:id="0">
    <w:p w14:paraId="685A1F79" w14:textId="77777777" w:rsidR="0070584C" w:rsidRDefault="0070584C" w:rsidP="00773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yriad Pro">
    <w:panose1 w:val="020B0503030403020204"/>
    <w:charset w:val="00"/>
    <w:family w:val="auto"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3ED58B" w14:textId="77777777" w:rsidR="007C4217" w:rsidRDefault="007C4217" w:rsidP="00773C0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8CB1058" w14:textId="77777777" w:rsidR="007C4217" w:rsidRDefault="007C421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30648C" w14:textId="77777777" w:rsidR="007C4217" w:rsidRPr="00D55D7F" w:rsidRDefault="007C4217" w:rsidP="00773C0B">
    <w:pPr>
      <w:pStyle w:val="Footer"/>
      <w:framePr w:wrap="around" w:vAnchor="text" w:hAnchor="margin" w:xAlign="center" w:y="1"/>
      <w:rPr>
        <w:rStyle w:val="PageNumber"/>
        <w:rFonts w:ascii="Arial" w:hAnsi="Arial" w:cs="Arial"/>
      </w:rPr>
    </w:pPr>
    <w:r w:rsidRPr="00D55D7F">
      <w:rPr>
        <w:rStyle w:val="PageNumber"/>
        <w:rFonts w:ascii="Arial" w:hAnsi="Arial" w:cs="Arial"/>
      </w:rPr>
      <w:fldChar w:fldCharType="begin"/>
    </w:r>
    <w:r w:rsidRPr="00D55D7F">
      <w:rPr>
        <w:rStyle w:val="PageNumber"/>
        <w:rFonts w:ascii="Arial" w:hAnsi="Arial" w:cs="Arial"/>
      </w:rPr>
      <w:instrText xml:space="preserve">PAGE  </w:instrText>
    </w:r>
    <w:r w:rsidRPr="00D55D7F">
      <w:rPr>
        <w:rStyle w:val="PageNumber"/>
        <w:rFonts w:ascii="Arial" w:hAnsi="Arial" w:cs="Arial"/>
      </w:rPr>
      <w:fldChar w:fldCharType="separate"/>
    </w:r>
    <w:r w:rsidR="008F5AB0">
      <w:rPr>
        <w:rStyle w:val="PageNumber"/>
        <w:rFonts w:ascii="Arial" w:hAnsi="Arial" w:cs="Arial"/>
        <w:noProof/>
      </w:rPr>
      <w:t>4</w:t>
    </w:r>
    <w:r w:rsidRPr="00D55D7F">
      <w:rPr>
        <w:rStyle w:val="PageNumber"/>
        <w:rFonts w:ascii="Arial" w:hAnsi="Arial" w:cs="Arial"/>
      </w:rPr>
      <w:fldChar w:fldCharType="end"/>
    </w:r>
  </w:p>
  <w:p w14:paraId="35BECFA3" w14:textId="77777777" w:rsidR="007C4217" w:rsidRDefault="007C421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1FF525" w14:textId="77777777" w:rsidR="0070584C" w:rsidRDefault="0070584C" w:rsidP="00773C0B">
      <w:r>
        <w:separator/>
      </w:r>
    </w:p>
  </w:footnote>
  <w:footnote w:type="continuationSeparator" w:id="0">
    <w:p w14:paraId="694FF145" w14:textId="77777777" w:rsidR="0070584C" w:rsidRDefault="0070584C" w:rsidP="00773C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A52F1"/>
    <w:multiLevelType w:val="hybridMultilevel"/>
    <w:tmpl w:val="4476F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A563C2"/>
    <w:multiLevelType w:val="hybridMultilevel"/>
    <w:tmpl w:val="8872E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C022F9"/>
    <w:multiLevelType w:val="hybridMultilevel"/>
    <w:tmpl w:val="A44EB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02305D"/>
    <w:multiLevelType w:val="multilevel"/>
    <w:tmpl w:val="19342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F943326"/>
    <w:multiLevelType w:val="hybridMultilevel"/>
    <w:tmpl w:val="F64667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1B22815"/>
    <w:multiLevelType w:val="hybridMultilevel"/>
    <w:tmpl w:val="B13E22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87F"/>
    <w:rsid w:val="0000068F"/>
    <w:rsid w:val="000046E4"/>
    <w:rsid w:val="0001170C"/>
    <w:rsid w:val="00021EF9"/>
    <w:rsid w:val="0002286A"/>
    <w:rsid w:val="000242CF"/>
    <w:rsid w:val="0002719A"/>
    <w:rsid w:val="00040A97"/>
    <w:rsid w:val="00041A19"/>
    <w:rsid w:val="00046E76"/>
    <w:rsid w:val="00060AE9"/>
    <w:rsid w:val="000737AE"/>
    <w:rsid w:val="00086EF4"/>
    <w:rsid w:val="00094E6A"/>
    <w:rsid w:val="000B30B9"/>
    <w:rsid w:val="000B417F"/>
    <w:rsid w:val="000B555D"/>
    <w:rsid w:val="000C4600"/>
    <w:rsid w:val="000F0481"/>
    <w:rsid w:val="000F309D"/>
    <w:rsid w:val="001075BF"/>
    <w:rsid w:val="00131A4A"/>
    <w:rsid w:val="001365D8"/>
    <w:rsid w:val="00140C34"/>
    <w:rsid w:val="00144AE0"/>
    <w:rsid w:val="001509C4"/>
    <w:rsid w:val="00160E29"/>
    <w:rsid w:val="001657DD"/>
    <w:rsid w:val="00166462"/>
    <w:rsid w:val="0017147C"/>
    <w:rsid w:val="00174431"/>
    <w:rsid w:val="0018298C"/>
    <w:rsid w:val="00186BC9"/>
    <w:rsid w:val="0019018C"/>
    <w:rsid w:val="001B19EB"/>
    <w:rsid w:val="001B3EEC"/>
    <w:rsid w:val="001C6E7A"/>
    <w:rsid w:val="001D2F69"/>
    <w:rsid w:val="001D62E7"/>
    <w:rsid w:val="002059F7"/>
    <w:rsid w:val="002101DE"/>
    <w:rsid w:val="0021085B"/>
    <w:rsid w:val="002224C3"/>
    <w:rsid w:val="00227D56"/>
    <w:rsid w:val="002339D1"/>
    <w:rsid w:val="002349A2"/>
    <w:rsid w:val="00245210"/>
    <w:rsid w:val="002457CD"/>
    <w:rsid w:val="00245A42"/>
    <w:rsid w:val="00252800"/>
    <w:rsid w:val="00253340"/>
    <w:rsid w:val="00263C9A"/>
    <w:rsid w:val="00267061"/>
    <w:rsid w:val="002673C3"/>
    <w:rsid w:val="002744CC"/>
    <w:rsid w:val="00274DB9"/>
    <w:rsid w:val="00276AAC"/>
    <w:rsid w:val="002900C3"/>
    <w:rsid w:val="00294807"/>
    <w:rsid w:val="002A24F1"/>
    <w:rsid w:val="002A5F25"/>
    <w:rsid w:val="002B2C1C"/>
    <w:rsid w:val="002B7638"/>
    <w:rsid w:val="002C5D2A"/>
    <w:rsid w:val="002D110B"/>
    <w:rsid w:val="002D66EB"/>
    <w:rsid w:val="002E4AA2"/>
    <w:rsid w:val="002E5949"/>
    <w:rsid w:val="002F445B"/>
    <w:rsid w:val="002F6E96"/>
    <w:rsid w:val="002F7505"/>
    <w:rsid w:val="00304086"/>
    <w:rsid w:val="00316884"/>
    <w:rsid w:val="003225A3"/>
    <w:rsid w:val="00322F73"/>
    <w:rsid w:val="00322FC4"/>
    <w:rsid w:val="0033236D"/>
    <w:rsid w:val="003438FF"/>
    <w:rsid w:val="00343997"/>
    <w:rsid w:val="00344784"/>
    <w:rsid w:val="003571ED"/>
    <w:rsid w:val="00372C03"/>
    <w:rsid w:val="00390CDD"/>
    <w:rsid w:val="003A24D0"/>
    <w:rsid w:val="003A6BEF"/>
    <w:rsid w:val="003C06FC"/>
    <w:rsid w:val="003D7CD1"/>
    <w:rsid w:val="003E65E7"/>
    <w:rsid w:val="0040057D"/>
    <w:rsid w:val="0040070B"/>
    <w:rsid w:val="0041307B"/>
    <w:rsid w:val="00434318"/>
    <w:rsid w:val="00441712"/>
    <w:rsid w:val="004461D9"/>
    <w:rsid w:val="004505DF"/>
    <w:rsid w:val="00450A00"/>
    <w:rsid w:val="00460030"/>
    <w:rsid w:val="0046154F"/>
    <w:rsid w:val="00463841"/>
    <w:rsid w:val="00464F8C"/>
    <w:rsid w:val="0046751B"/>
    <w:rsid w:val="00481380"/>
    <w:rsid w:val="00483C61"/>
    <w:rsid w:val="00494296"/>
    <w:rsid w:val="004962EE"/>
    <w:rsid w:val="00497D99"/>
    <w:rsid w:val="004A2A75"/>
    <w:rsid w:val="004D548E"/>
    <w:rsid w:val="004E51C7"/>
    <w:rsid w:val="004E5DEA"/>
    <w:rsid w:val="004F5C44"/>
    <w:rsid w:val="004F68C0"/>
    <w:rsid w:val="005026C7"/>
    <w:rsid w:val="005144A0"/>
    <w:rsid w:val="005157D5"/>
    <w:rsid w:val="0054147F"/>
    <w:rsid w:val="00541F94"/>
    <w:rsid w:val="00543529"/>
    <w:rsid w:val="005608C2"/>
    <w:rsid w:val="0056230F"/>
    <w:rsid w:val="0056312B"/>
    <w:rsid w:val="005707E7"/>
    <w:rsid w:val="00585A9B"/>
    <w:rsid w:val="00591CBA"/>
    <w:rsid w:val="005B244D"/>
    <w:rsid w:val="005D31FA"/>
    <w:rsid w:val="005D6486"/>
    <w:rsid w:val="005E4852"/>
    <w:rsid w:val="005E5C79"/>
    <w:rsid w:val="005F083B"/>
    <w:rsid w:val="00604786"/>
    <w:rsid w:val="00612161"/>
    <w:rsid w:val="00614F17"/>
    <w:rsid w:val="0061591E"/>
    <w:rsid w:val="00622037"/>
    <w:rsid w:val="006251E1"/>
    <w:rsid w:val="00641FAB"/>
    <w:rsid w:val="006508F6"/>
    <w:rsid w:val="00650C00"/>
    <w:rsid w:val="006733BD"/>
    <w:rsid w:val="0069023E"/>
    <w:rsid w:val="00691767"/>
    <w:rsid w:val="00692487"/>
    <w:rsid w:val="006A5104"/>
    <w:rsid w:val="006A5CA1"/>
    <w:rsid w:val="006A5F7D"/>
    <w:rsid w:val="006B0C12"/>
    <w:rsid w:val="006B3455"/>
    <w:rsid w:val="006B46A6"/>
    <w:rsid w:val="006B494B"/>
    <w:rsid w:val="006C0069"/>
    <w:rsid w:val="006C2290"/>
    <w:rsid w:val="006C6AE0"/>
    <w:rsid w:val="006C7932"/>
    <w:rsid w:val="006D27CB"/>
    <w:rsid w:val="006D4AD2"/>
    <w:rsid w:val="006E0C1B"/>
    <w:rsid w:val="006F7FF8"/>
    <w:rsid w:val="00702F4A"/>
    <w:rsid w:val="00702F6E"/>
    <w:rsid w:val="0070584C"/>
    <w:rsid w:val="007113D1"/>
    <w:rsid w:val="00744F57"/>
    <w:rsid w:val="00754115"/>
    <w:rsid w:val="007710D5"/>
    <w:rsid w:val="00772D3B"/>
    <w:rsid w:val="00773017"/>
    <w:rsid w:val="00773C0B"/>
    <w:rsid w:val="007756D6"/>
    <w:rsid w:val="00780D68"/>
    <w:rsid w:val="00781D3C"/>
    <w:rsid w:val="00795A58"/>
    <w:rsid w:val="007A633E"/>
    <w:rsid w:val="007B1FC0"/>
    <w:rsid w:val="007B4403"/>
    <w:rsid w:val="007C039D"/>
    <w:rsid w:val="007C4217"/>
    <w:rsid w:val="007C6139"/>
    <w:rsid w:val="007D3ECE"/>
    <w:rsid w:val="007F571B"/>
    <w:rsid w:val="00810BFC"/>
    <w:rsid w:val="00817ACE"/>
    <w:rsid w:val="0083074F"/>
    <w:rsid w:val="008417E2"/>
    <w:rsid w:val="00845F41"/>
    <w:rsid w:val="008545B8"/>
    <w:rsid w:val="0085582E"/>
    <w:rsid w:val="008706F0"/>
    <w:rsid w:val="0087542D"/>
    <w:rsid w:val="00887835"/>
    <w:rsid w:val="00894E9A"/>
    <w:rsid w:val="008951A3"/>
    <w:rsid w:val="00895653"/>
    <w:rsid w:val="008A5FCC"/>
    <w:rsid w:val="008A695C"/>
    <w:rsid w:val="008B1930"/>
    <w:rsid w:val="008B4E22"/>
    <w:rsid w:val="008C3922"/>
    <w:rsid w:val="008C761D"/>
    <w:rsid w:val="008D3EED"/>
    <w:rsid w:val="008E121D"/>
    <w:rsid w:val="008E6D95"/>
    <w:rsid w:val="008F5AB0"/>
    <w:rsid w:val="008F60A7"/>
    <w:rsid w:val="0090238B"/>
    <w:rsid w:val="00902B80"/>
    <w:rsid w:val="00902F0A"/>
    <w:rsid w:val="0090310B"/>
    <w:rsid w:val="009138A4"/>
    <w:rsid w:val="009159EF"/>
    <w:rsid w:val="0091644B"/>
    <w:rsid w:val="00935263"/>
    <w:rsid w:val="00950373"/>
    <w:rsid w:val="00955604"/>
    <w:rsid w:val="009877F8"/>
    <w:rsid w:val="009941CF"/>
    <w:rsid w:val="00994A4C"/>
    <w:rsid w:val="009A4AD9"/>
    <w:rsid w:val="009A576F"/>
    <w:rsid w:val="009B3400"/>
    <w:rsid w:val="009B6003"/>
    <w:rsid w:val="009C56B0"/>
    <w:rsid w:val="009D5055"/>
    <w:rsid w:val="009E69D0"/>
    <w:rsid w:val="00A04713"/>
    <w:rsid w:val="00A106BA"/>
    <w:rsid w:val="00A22DE2"/>
    <w:rsid w:val="00A23643"/>
    <w:rsid w:val="00A356A4"/>
    <w:rsid w:val="00A45E7F"/>
    <w:rsid w:val="00A465E0"/>
    <w:rsid w:val="00A50770"/>
    <w:rsid w:val="00A56208"/>
    <w:rsid w:val="00A6335C"/>
    <w:rsid w:val="00A72EBF"/>
    <w:rsid w:val="00A76F9A"/>
    <w:rsid w:val="00A85A6D"/>
    <w:rsid w:val="00A8700C"/>
    <w:rsid w:val="00AB0F10"/>
    <w:rsid w:val="00AC5CB4"/>
    <w:rsid w:val="00AD0ECF"/>
    <w:rsid w:val="00AD2383"/>
    <w:rsid w:val="00AD5217"/>
    <w:rsid w:val="00AD7AB3"/>
    <w:rsid w:val="00AF3366"/>
    <w:rsid w:val="00B105F1"/>
    <w:rsid w:val="00B30A0E"/>
    <w:rsid w:val="00B372C6"/>
    <w:rsid w:val="00B450B5"/>
    <w:rsid w:val="00B55669"/>
    <w:rsid w:val="00B55AB6"/>
    <w:rsid w:val="00B61D6B"/>
    <w:rsid w:val="00B65867"/>
    <w:rsid w:val="00B65D8D"/>
    <w:rsid w:val="00B66107"/>
    <w:rsid w:val="00B671D5"/>
    <w:rsid w:val="00B70228"/>
    <w:rsid w:val="00B71F61"/>
    <w:rsid w:val="00B74B1C"/>
    <w:rsid w:val="00B874D9"/>
    <w:rsid w:val="00B87BEC"/>
    <w:rsid w:val="00B947FD"/>
    <w:rsid w:val="00BC068A"/>
    <w:rsid w:val="00BC19F7"/>
    <w:rsid w:val="00BC3555"/>
    <w:rsid w:val="00BC52F9"/>
    <w:rsid w:val="00BD60CB"/>
    <w:rsid w:val="00BE53CA"/>
    <w:rsid w:val="00BF0D96"/>
    <w:rsid w:val="00C0497C"/>
    <w:rsid w:val="00C211F5"/>
    <w:rsid w:val="00C25ECC"/>
    <w:rsid w:val="00C2743D"/>
    <w:rsid w:val="00C370A6"/>
    <w:rsid w:val="00C4587F"/>
    <w:rsid w:val="00C505BD"/>
    <w:rsid w:val="00C77803"/>
    <w:rsid w:val="00C90E92"/>
    <w:rsid w:val="00CA2037"/>
    <w:rsid w:val="00CA39AC"/>
    <w:rsid w:val="00CA4239"/>
    <w:rsid w:val="00CB53EA"/>
    <w:rsid w:val="00CC5B65"/>
    <w:rsid w:val="00CE25D5"/>
    <w:rsid w:val="00CE298E"/>
    <w:rsid w:val="00CE3BAF"/>
    <w:rsid w:val="00CF54B9"/>
    <w:rsid w:val="00CF6E84"/>
    <w:rsid w:val="00D06D65"/>
    <w:rsid w:val="00D07860"/>
    <w:rsid w:val="00D128AE"/>
    <w:rsid w:val="00D22BE6"/>
    <w:rsid w:val="00D25763"/>
    <w:rsid w:val="00D355CF"/>
    <w:rsid w:val="00D40742"/>
    <w:rsid w:val="00D443DE"/>
    <w:rsid w:val="00D47F9C"/>
    <w:rsid w:val="00D55CA7"/>
    <w:rsid w:val="00D55D7F"/>
    <w:rsid w:val="00D74D80"/>
    <w:rsid w:val="00DA3ACA"/>
    <w:rsid w:val="00DA6AC2"/>
    <w:rsid w:val="00DB4393"/>
    <w:rsid w:val="00DE4B6F"/>
    <w:rsid w:val="00DE74C4"/>
    <w:rsid w:val="00DE7B22"/>
    <w:rsid w:val="00DF30DE"/>
    <w:rsid w:val="00E23070"/>
    <w:rsid w:val="00E25744"/>
    <w:rsid w:val="00E31C67"/>
    <w:rsid w:val="00E35129"/>
    <w:rsid w:val="00E361D7"/>
    <w:rsid w:val="00E401BE"/>
    <w:rsid w:val="00E41474"/>
    <w:rsid w:val="00E43E25"/>
    <w:rsid w:val="00E4516C"/>
    <w:rsid w:val="00E6069F"/>
    <w:rsid w:val="00E62A87"/>
    <w:rsid w:val="00E91CC7"/>
    <w:rsid w:val="00E97680"/>
    <w:rsid w:val="00E97DD1"/>
    <w:rsid w:val="00EA23CD"/>
    <w:rsid w:val="00EA57EC"/>
    <w:rsid w:val="00EA76B5"/>
    <w:rsid w:val="00EB5F09"/>
    <w:rsid w:val="00EC7F92"/>
    <w:rsid w:val="00ED6817"/>
    <w:rsid w:val="00EF1643"/>
    <w:rsid w:val="00EF3D7E"/>
    <w:rsid w:val="00F26E51"/>
    <w:rsid w:val="00F641EE"/>
    <w:rsid w:val="00F7280A"/>
    <w:rsid w:val="00F74D0F"/>
    <w:rsid w:val="00F77DA7"/>
    <w:rsid w:val="00F83B37"/>
    <w:rsid w:val="00F867D4"/>
    <w:rsid w:val="00FD6BCE"/>
    <w:rsid w:val="00FE16E4"/>
    <w:rsid w:val="00FE4C2D"/>
    <w:rsid w:val="00FE4DF0"/>
    <w:rsid w:val="00FF4FFD"/>
    <w:rsid w:val="00FF6E63"/>
    <w:rsid w:val="00FF6E6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F78CE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66462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uiPriority w:val="39"/>
    <w:unhideWhenUsed/>
    <w:rsid w:val="00A56208"/>
    <w:pPr>
      <w:spacing w:before="120" w:line="276" w:lineRule="auto"/>
    </w:pPr>
    <w:rPr>
      <w:rFonts w:ascii="Times New Roman" w:eastAsiaTheme="minorHAnsi" w:hAnsi="Times New Roman"/>
      <w:b/>
      <w:caps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A56208"/>
    <w:pPr>
      <w:spacing w:line="276" w:lineRule="auto"/>
      <w:ind w:left="440"/>
    </w:pPr>
    <w:rPr>
      <w:rFonts w:ascii="Times New Roman" w:eastAsiaTheme="minorHAnsi" w:hAnsi="Times New Roman"/>
      <w:i/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A56208"/>
    <w:pPr>
      <w:spacing w:line="276" w:lineRule="auto"/>
      <w:ind w:left="220"/>
    </w:pPr>
    <w:rPr>
      <w:rFonts w:ascii="Times New Roman" w:eastAsiaTheme="minorHAnsi" w:hAnsi="Times New Roman"/>
      <w:smallCaps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166462"/>
    <w:rPr>
      <w:rFonts w:eastAsiaTheme="majorEastAsia" w:cstheme="majorBidi"/>
      <w:b/>
      <w:bCs/>
      <w:color w:val="345A8A" w:themeColor="accent1" w:themeShade="B5"/>
      <w:szCs w:val="32"/>
    </w:rPr>
  </w:style>
  <w:style w:type="paragraph" w:styleId="Caption">
    <w:name w:val="caption"/>
    <w:aliases w:val="Figure"/>
    <w:basedOn w:val="Normal"/>
    <w:next w:val="Normal"/>
    <w:autoRedefine/>
    <w:uiPriority w:val="35"/>
    <w:unhideWhenUsed/>
    <w:qFormat/>
    <w:rsid w:val="00A22DE2"/>
    <w:pPr>
      <w:spacing w:after="200"/>
    </w:pPr>
    <w:rPr>
      <w:rFonts w:ascii="Times New Roman" w:eastAsia="Times New Roman" w:hAnsi="Times New Roman" w:cs="Times New Roman"/>
      <w:b/>
      <w:bCs/>
      <w:color w:val="4F81BD" w:themeColor="accent1"/>
      <w:szCs w:val="18"/>
    </w:rPr>
  </w:style>
  <w:style w:type="paragraph" w:styleId="TableofFigures">
    <w:name w:val="table of figures"/>
    <w:basedOn w:val="Normal"/>
    <w:next w:val="Normal"/>
    <w:autoRedefine/>
    <w:uiPriority w:val="99"/>
    <w:unhideWhenUsed/>
    <w:qFormat/>
    <w:rsid w:val="00810BFC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semiHidden/>
    <w:unhideWhenUsed/>
    <w:rsid w:val="00C4587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tab-span">
    <w:name w:val="apple-tab-span"/>
    <w:basedOn w:val="DefaultParagraphFont"/>
    <w:rsid w:val="00C4587F"/>
  </w:style>
  <w:style w:type="paragraph" w:styleId="Footer">
    <w:name w:val="footer"/>
    <w:basedOn w:val="Normal"/>
    <w:link w:val="FooterChar"/>
    <w:uiPriority w:val="99"/>
    <w:unhideWhenUsed/>
    <w:rsid w:val="00773C0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3C0B"/>
  </w:style>
  <w:style w:type="character" w:styleId="PageNumber">
    <w:name w:val="page number"/>
    <w:basedOn w:val="DefaultParagraphFont"/>
    <w:uiPriority w:val="99"/>
    <w:semiHidden/>
    <w:unhideWhenUsed/>
    <w:rsid w:val="00773C0B"/>
  </w:style>
  <w:style w:type="paragraph" w:styleId="Header">
    <w:name w:val="header"/>
    <w:basedOn w:val="Normal"/>
    <w:link w:val="HeaderChar"/>
    <w:uiPriority w:val="99"/>
    <w:unhideWhenUsed/>
    <w:rsid w:val="00E62A8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2A87"/>
  </w:style>
  <w:style w:type="paragraph" w:styleId="ListParagraph">
    <w:name w:val="List Paragraph"/>
    <w:basedOn w:val="Normal"/>
    <w:uiPriority w:val="34"/>
    <w:qFormat/>
    <w:rsid w:val="002673C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4C2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C2D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97DD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7DD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7DD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7DD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7DD1"/>
    <w:rPr>
      <w:b/>
      <w:bCs/>
      <w:sz w:val="20"/>
      <w:szCs w:val="20"/>
    </w:rPr>
  </w:style>
  <w:style w:type="paragraph" w:customStyle="1" w:styleId="Default">
    <w:name w:val="Default"/>
    <w:rsid w:val="006251E1"/>
    <w:pPr>
      <w:widowControl w:val="0"/>
      <w:autoSpaceDE w:val="0"/>
      <w:autoSpaceDN w:val="0"/>
      <w:adjustRightInd w:val="0"/>
    </w:pPr>
    <w:rPr>
      <w:rFonts w:ascii="Myriad Pro" w:eastAsia="Times New Roman" w:hAnsi="Myriad Pro" w:cs="Myriad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4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3434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5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843557">
                  <w:marLeft w:val="75"/>
                  <w:marRight w:val="0"/>
                  <w:marTop w:val="90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717349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02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493381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single" w:sz="6" w:space="5" w:color="CEAB9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2307190">
          <w:marLeft w:val="375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23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8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591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835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170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202824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388854">
                                      <w:marLeft w:val="15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821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5621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0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193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3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087489">
                  <w:marLeft w:val="75"/>
                  <w:marRight w:val="0"/>
                  <w:marTop w:val="90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234077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692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634031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single" w:sz="6" w:space="5" w:color="CEAB9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4494727">
          <w:marLeft w:val="375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1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9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5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2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014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6435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633625">
                                      <w:marLeft w:val="15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0017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189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5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2046</Words>
  <Characters>11664</Characters>
  <Application>Microsoft Macintosh Word</Application>
  <DocSecurity>0</DocSecurity>
  <Lines>97</Lines>
  <Paragraphs>27</Paragraphs>
  <ScaleCrop>false</ScaleCrop>
  <Company/>
  <LinksUpToDate>false</LinksUpToDate>
  <CharactersWithSpaces>13683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Huff</dc:creator>
  <cp:keywords/>
  <dc:description/>
  <cp:lastModifiedBy>Andrew Huff</cp:lastModifiedBy>
  <cp:revision>10</cp:revision>
  <cp:lastPrinted>2014-03-16T01:27:00Z</cp:lastPrinted>
  <dcterms:created xsi:type="dcterms:W3CDTF">2016-03-11T03:41:00Z</dcterms:created>
  <dcterms:modified xsi:type="dcterms:W3CDTF">2016-04-05T14:52:00Z</dcterms:modified>
</cp:coreProperties>
</file>